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333244" w:rsidRPr="00A35B9D" w:rsidRDefault="00A35B9D">
      <w:pPr>
        <w:rPr>
          <w:b/>
        </w:rPr>
      </w:pPr>
      <w:r w:rsidRPr="00A35B9D">
        <w:rPr>
          <w:b/>
        </w:rPr>
        <w:t>PRILOG IV</w:t>
      </w:r>
    </w:p>
    <w:p w:rsidR="00A35B9D" w:rsidRPr="00A35B9D" w:rsidRDefault="00A35B9D" w:rsidP="00B06394">
      <w:pPr>
        <w:jc w:val="center"/>
        <w:rPr>
          <w:b/>
        </w:rPr>
      </w:pPr>
      <w:r w:rsidRPr="00A35B9D">
        <w:rPr>
          <w:b/>
        </w:rPr>
        <w:t>POJAŠNJENJE KRITERIJA ODABIRA PROJEKATA</w:t>
      </w:r>
    </w:p>
    <w:p w:rsidR="00A35B9D" w:rsidRPr="00A35B9D" w:rsidRDefault="00A35B9D">
      <w:pPr>
        <w:rPr>
          <w:b/>
        </w:rPr>
      </w:pPr>
    </w:p>
    <w:p w:rsidR="00A35B9D" w:rsidRDefault="00A35B9D" w:rsidP="00B06394">
      <w:pPr>
        <w:jc w:val="center"/>
        <w:rPr>
          <w:b/>
        </w:rPr>
      </w:pPr>
      <w:r w:rsidRPr="00A35B9D">
        <w:rPr>
          <w:b/>
        </w:rPr>
        <w:t>TIP OPERACIJE 1.3.3. „POTPORA RAZVOJU MALIH POLJOPRIVREDNIH GOSPODARSTAVA“ KOJI JE SUKLADAN TIPU OPERACIJE „6.3.1. POTPORA RAZVOJU MALIH POLJOPRIVREDNIH GOSPODARSTAVA“</w:t>
      </w:r>
    </w:p>
    <w:p w:rsidR="00A35B9D" w:rsidRDefault="00A35B9D" w:rsidP="00A35B9D">
      <w:pPr>
        <w:jc w:val="both"/>
        <w:rPr>
          <w:b/>
        </w:rPr>
      </w:pPr>
    </w:p>
    <w:p w:rsidR="004536FF" w:rsidRDefault="0028644D" w:rsidP="00A35B9D">
      <w:pPr>
        <w:jc w:val="both"/>
        <w:rPr>
          <w:b/>
        </w:rPr>
      </w:pPr>
      <w:r>
        <w:rPr>
          <w:b/>
        </w:rPr>
        <w:t xml:space="preserve">Kriteriji odabira sastoji se iz Kriterija bodovanja projekata (Tablica 1.) koji su definirani na način da doprinose ostvarenju ciljeva i prioriteta iz Lokalne razvojne strategije LAG-a Vuka-Dunav i njezin su sastavni dio. </w:t>
      </w:r>
    </w:p>
    <w:p w:rsidR="003A25B9" w:rsidRDefault="00877C99" w:rsidP="00A35B9D">
      <w:pPr>
        <w:jc w:val="both"/>
        <w:rPr>
          <w:b/>
        </w:rPr>
      </w:pPr>
      <w:r>
        <w:rPr>
          <w:b/>
        </w:rPr>
        <w:t>Tablica 1. Kriteriji bodovanja projekata</w:t>
      </w:r>
    </w:p>
    <w:tbl>
      <w:tblPr>
        <w:tblStyle w:val="Reetkatablice"/>
        <w:tblW w:w="9461" w:type="dxa"/>
        <w:tblLayout w:type="fixed"/>
        <w:tblLook w:val="04A0" w:firstRow="1" w:lastRow="0" w:firstColumn="1" w:lastColumn="0" w:noHBand="0" w:noVBand="1"/>
      </w:tblPr>
      <w:tblGrid>
        <w:gridCol w:w="822"/>
        <w:gridCol w:w="7460"/>
        <w:gridCol w:w="1179"/>
      </w:tblGrid>
      <w:tr w:rsidR="00440413" w:rsidRPr="000C5056" w:rsidTr="005C5187">
        <w:trPr>
          <w:trHeight w:val="256"/>
        </w:trPr>
        <w:tc>
          <w:tcPr>
            <w:tcW w:w="9461" w:type="dxa"/>
            <w:gridSpan w:val="3"/>
            <w:shd w:val="clear" w:color="auto" w:fill="FFF2CC" w:themeFill="accent4" w:themeFillTint="33"/>
          </w:tcPr>
          <w:p w:rsidR="00440413" w:rsidRDefault="00440413" w:rsidP="005C5187">
            <w:pPr>
              <w:jc w:val="center"/>
              <w:rPr>
                <w:b/>
              </w:rPr>
            </w:pPr>
          </w:p>
          <w:p w:rsidR="00440413" w:rsidRDefault="00440413" w:rsidP="005C5187">
            <w:pPr>
              <w:jc w:val="center"/>
              <w:rPr>
                <w:b/>
              </w:rPr>
            </w:pPr>
            <w:r w:rsidRPr="000C5056">
              <w:rPr>
                <w:b/>
              </w:rPr>
              <w:t xml:space="preserve">KRITERIJI ODABIRA </w:t>
            </w:r>
          </w:p>
          <w:p w:rsidR="00440413" w:rsidRPr="000C5056" w:rsidRDefault="00440413" w:rsidP="005C5187">
            <w:pPr>
              <w:jc w:val="center"/>
              <w:rPr>
                <w:b/>
              </w:rPr>
            </w:pPr>
          </w:p>
        </w:tc>
      </w:tr>
      <w:tr w:rsidR="00440413" w:rsidRPr="00AC7DC4" w:rsidTr="005C5187">
        <w:trPr>
          <w:trHeight w:val="256"/>
        </w:trPr>
        <w:tc>
          <w:tcPr>
            <w:tcW w:w="822" w:type="dxa"/>
            <w:shd w:val="clear" w:color="auto" w:fill="D9E2F3" w:themeFill="accent1" w:themeFillTint="33"/>
          </w:tcPr>
          <w:p w:rsidR="00440413" w:rsidRPr="00AC7DC4" w:rsidRDefault="00440413" w:rsidP="005C5187">
            <w:pPr>
              <w:jc w:val="center"/>
              <w:rPr>
                <w:b/>
                <w:bCs/>
              </w:rPr>
            </w:pPr>
            <w:r w:rsidRPr="00AC7DC4">
              <w:rPr>
                <w:b/>
                <w:bCs/>
              </w:rPr>
              <w:t>Broj</w:t>
            </w:r>
          </w:p>
        </w:tc>
        <w:tc>
          <w:tcPr>
            <w:tcW w:w="7460" w:type="dxa"/>
            <w:shd w:val="clear" w:color="auto" w:fill="D9E2F3" w:themeFill="accent1" w:themeFillTint="33"/>
          </w:tcPr>
          <w:p w:rsidR="00440413" w:rsidRPr="00AC7DC4" w:rsidRDefault="00440413" w:rsidP="005C5187">
            <w:pPr>
              <w:ind w:left="92"/>
              <w:jc w:val="center"/>
              <w:rPr>
                <w:b/>
                <w:bCs/>
                <w:color w:val="000000"/>
                <w:lang w:eastAsia="hr-HR"/>
              </w:rPr>
            </w:pPr>
            <w:r w:rsidRPr="00AC7DC4">
              <w:rPr>
                <w:b/>
                <w:bCs/>
                <w:color w:val="000000"/>
                <w:lang w:eastAsia="hr-HR"/>
              </w:rPr>
              <w:t>Naziv kriterija</w:t>
            </w:r>
          </w:p>
        </w:tc>
        <w:tc>
          <w:tcPr>
            <w:tcW w:w="1178" w:type="dxa"/>
            <w:shd w:val="clear" w:color="auto" w:fill="D9E2F3" w:themeFill="accent1" w:themeFillTint="33"/>
          </w:tcPr>
          <w:p w:rsidR="00440413" w:rsidRPr="00AC7DC4" w:rsidRDefault="00440413" w:rsidP="005C5187">
            <w:pPr>
              <w:ind w:left="92"/>
              <w:jc w:val="center"/>
              <w:rPr>
                <w:b/>
                <w:bCs/>
              </w:rPr>
            </w:pPr>
            <w:r w:rsidRPr="00AC7DC4">
              <w:rPr>
                <w:b/>
                <w:bCs/>
              </w:rPr>
              <w:t>Bodovi</w:t>
            </w:r>
          </w:p>
        </w:tc>
      </w:tr>
      <w:tr w:rsidR="00440413" w:rsidRPr="000C5056" w:rsidTr="005C5187">
        <w:trPr>
          <w:trHeight w:val="256"/>
        </w:trPr>
        <w:tc>
          <w:tcPr>
            <w:tcW w:w="822" w:type="dxa"/>
            <w:shd w:val="clear" w:color="auto" w:fill="D9E2F3" w:themeFill="accent1" w:themeFillTint="33"/>
          </w:tcPr>
          <w:p w:rsidR="00440413" w:rsidRDefault="00440413" w:rsidP="005C5187"/>
          <w:p w:rsidR="00440413" w:rsidRPr="000C5056" w:rsidRDefault="00440413" w:rsidP="005C5187">
            <w:pPr>
              <w:jc w:val="center"/>
              <w:rPr>
                <w:b/>
              </w:rPr>
            </w:pPr>
            <w:r>
              <w:t>1.</w:t>
            </w:r>
          </w:p>
        </w:tc>
        <w:tc>
          <w:tcPr>
            <w:tcW w:w="7460" w:type="dxa"/>
            <w:shd w:val="clear" w:color="auto" w:fill="D9E2F3" w:themeFill="accent1" w:themeFillTint="33"/>
          </w:tcPr>
          <w:p w:rsidR="00440413" w:rsidRPr="000C5056" w:rsidRDefault="00440413" w:rsidP="005C5187">
            <w:pPr>
              <w:ind w:left="92"/>
              <w:rPr>
                <w:b/>
              </w:rPr>
            </w:pPr>
            <w:r w:rsidRPr="000C5056">
              <w:rPr>
                <w:b/>
                <w:bCs/>
                <w:color w:val="000000"/>
                <w:lang w:eastAsia="hr-HR"/>
              </w:rPr>
              <w:t>Usklađenost projekta s Programom ruralnog razvoja RH i LRS LAG-a Vuka-Dunav</w:t>
            </w:r>
          </w:p>
        </w:tc>
        <w:tc>
          <w:tcPr>
            <w:tcW w:w="1178" w:type="dxa"/>
            <w:shd w:val="clear" w:color="auto" w:fill="D9E2F3" w:themeFill="accent1" w:themeFillTint="33"/>
          </w:tcPr>
          <w:p w:rsidR="00440413" w:rsidRPr="000C5056" w:rsidRDefault="00440413" w:rsidP="005C5187">
            <w:pPr>
              <w:ind w:left="92"/>
              <w:jc w:val="center"/>
              <w:rPr>
                <w:b/>
              </w:rPr>
            </w:pPr>
            <w:r>
              <w:rPr>
                <w:b/>
              </w:rPr>
              <w:t>Max. 15</w:t>
            </w:r>
          </w:p>
        </w:tc>
      </w:tr>
      <w:tr w:rsidR="00440413" w:rsidRPr="000C5056" w:rsidTr="005C5187">
        <w:trPr>
          <w:trHeight w:val="318"/>
        </w:trPr>
        <w:tc>
          <w:tcPr>
            <w:tcW w:w="822" w:type="dxa"/>
            <w:shd w:val="clear" w:color="auto" w:fill="FFFFFF" w:themeFill="background1"/>
            <w:vAlign w:val="center"/>
          </w:tcPr>
          <w:p w:rsidR="00440413" w:rsidRPr="000C5056" w:rsidRDefault="00440413" w:rsidP="005C5187"/>
        </w:tc>
        <w:tc>
          <w:tcPr>
            <w:tcW w:w="7460" w:type="dxa"/>
            <w:shd w:val="clear" w:color="auto" w:fill="FFFFFF" w:themeFill="background1"/>
            <w:vAlign w:val="center"/>
          </w:tcPr>
          <w:p w:rsidR="00440413" w:rsidRPr="000C5056" w:rsidRDefault="00440413" w:rsidP="005C5187">
            <w:r w:rsidRPr="000C5056">
              <w:t>Projekt je u skladu s Programom ruralnog razvoja i s LRS LAG-a Vuka - Dunav</w:t>
            </w:r>
          </w:p>
        </w:tc>
        <w:tc>
          <w:tcPr>
            <w:tcW w:w="1178" w:type="dxa"/>
            <w:shd w:val="clear" w:color="auto" w:fill="FFFFFF" w:themeFill="background1"/>
            <w:vAlign w:val="center"/>
          </w:tcPr>
          <w:p w:rsidR="00440413" w:rsidRPr="000C5056" w:rsidRDefault="00440413" w:rsidP="005C5187">
            <w:pPr>
              <w:jc w:val="center"/>
            </w:pPr>
            <w:r w:rsidRPr="000C5056">
              <w:t>15</w:t>
            </w:r>
          </w:p>
        </w:tc>
      </w:tr>
      <w:tr w:rsidR="00440413" w:rsidRPr="000C5056" w:rsidTr="005C5187">
        <w:trPr>
          <w:trHeight w:val="318"/>
        </w:trPr>
        <w:tc>
          <w:tcPr>
            <w:tcW w:w="822" w:type="dxa"/>
            <w:shd w:val="clear" w:color="auto" w:fill="D9E2F3" w:themeFill="accent1" w:themeFillTint="33"/>
            <w:vAlign w:val="center"/>
          </w:tcPr>
          <w:p w:rsidR="00440413" w:rsidRPr="000C5056" w:rsidRDefault="00440413" w:rsidP="005C5187">
            <w:pPr>
              <w:jc w:val="center"/>
            </w:pPr>
            <w:r>
              <w:t>2.</w:t>
            </w:r>
          </w:p>
        </w:tc>
        <w:tc>
          <w:tcPr>
            <w:tcW w:w="7460" w:type="dxa"/>
            <w:shd w:val="clear" w:color="auto" w:fill="D9E2F3" w:themeFill="accent1" w:themeFillTint="33"/>
            <w:vAlign w:val="center"/>
          </w:tcPr>
          <w:p w:rsidR="00440413" w:rsidRPr="000C5056" w:rsidRDefault="00440413" w:rsidP="005C5187">
            <w:pPr>
              <w:rPr>
                <w:b/>
              </w:rPr>
            </w:pPr>
            <w:r w:rsidRPr="000C5056">
              <w:rPr>
                <w:b/>
              </w:rPr>
              <w:t>Doprinos zapošljavanju</w:t>
            </w:r>
          </w:p>
        </w:tc>
        <w:tc>
          <w:tcPr>
            <w:tcW w:w="1178" w:type="dxa"/>
            <w:shd w:val="clear" w:color="auto" w:fill="D9E2F3" w:themeFill="accent1" w:themeFillTint="33"/>
            <w:vAlign w:val="center"/>
          </w:tcPr>
          <w:p w:rsidR="00440413" w:rsidRPr="000C5056" w:rsidRDefault="00440413" w:rsidP="005C5187">
            <w:pPr>
              <w:jc w:val="center"/>
              <w:rPr>
                <w:b/>
              </w:rPr>
            </w:pPr>
            <w:r>
              <w:rPr>
                <w:b/>
              </w:rPr>
              <w:t>Max. 5</w:t>
            </w:r>
          </w:p>
        </w:tc>
      </w:tr>
      <w:tr w:rsidR="00440413" w:rsidRPr="000C5056" w:rsidTr="005C5187">
        <w:trPr>
          <w:trHeight w:val="372"/>
        </w:trPr>
        <w:tc>
          <w:tcPr>
            <w:tcW w:w="822" w:type="dxa"/>
            <w:shd w:val="clear" w:color="auto" w:fill="FFFFFF" w:themeFill="background1"/>
            <w:vAlign w:val="center"/>
          </w:tcPr>
          <w:p w:rsidR="00440413" w:rsidRPr="000C5056" w:rsidRDefault="00440413" w:rsidP="005C5187"/>
        </w:tc>
        <w:tc>
          <w:tcPr>
            <w:tcW w:w="7460" w:type="dxa"/>
            <w:shd w:val="clear" w:color="auto" w:fill="FFFFFF" w:themeFill="background1"/>
            <w:vAlign w:val="center"/>
          </w:tcPr>
          <w:p w:rsidR="00440413" w:rsidRPr="000C5056" w:rsidRDefault="00440413" w:rsidP="005C5187">
            <w:r w:rsidRPr="000C5056">
              <w:t>Otvaranje minimalno jednog radnog mjesta</w:t>
            </w:r>
          </w:p>
        </w:tc>
        <w:tc>
          <w:tcPr>
            <w:tcW w:w="1178" w:type="dxa"/>
            <w:shd w:val="clear" w:color="auto" w:fill="FFFFFF" w:themeFill="background1"/>
            <w:vAlign w:val="center"/>
          </w:tcPr>
          <w:p w:rsidR="00440413" w:rsidRPr="000C5056" w:rsidRDefault="00440413" w:rsidP="005C5187">
            <w:pPr>
              <w:jc w:val="center"/>
            </w:pPr>
            <w:r w:rsidRPr="000C5056">
              <w:t>5</w:t>
            </w:r>
          </w:p>
        </w:tc>
      </w:tr>
      <w:tr w:rsidR="00440413" w:rsidRPr="000C5056" w:rsidTr="005C5187">
        <w:trPr>
          <w:trHeight w:val="372"/>
        </w:trPr>
        <w:tc>
          <w:tcPr>
            <w:tcW w:w="822" w:type="dxa"/>
            <w:shd w:val="clear" w:color="auto" w:fill="D9E2F3" w:themeFill="accent1" w:themeFillTint="33"/>
            <w:vAlign w:val="center"/>
          </w:tcPr>
          <w:p w:rsidR="00440413" w:rsidRPr="000C5056" w:rsidRDefault="00440413" w:rsidP="005C5187">
            <w:pPr>
              <w:jc w:val="center"/>
            </w:pPr>
            <w:r>
              <w:t>3.</w:t>
            </w:r>
          </w:p>
        </w:tc>
        <w:tc>
          <w:tcPr>
            <w:tcW w:w="7460" w:type="dxa"/>
            <w:shd w:val="clear" w:color="auto" w:fill="D9E2F3" w:themeFill="accent1" w:themeFillTint="33"/>
            <w:vAlign w:val="center"/>
          </w:tcPr>
          <w:p w:rsidR="00440413" w:rsidRPr="000C5056" w:rsidRDefault="00440413" w:rsidP="005C5187">
            <w:pPr>
              <w:ind w:left="34"/>
              <w:rPr>
                <w:b/>
              </w:rPr>
            </w:pPr>
            <w:r w:rsidRPr="000C5056">
              <w:rPr>
                <w:b/>
              </w:rPr>
              <w:t>Zaštita okoliša i ublažavanje klimatskih promjena</w:t>
            </w:r>
          </w:p>
        </w:tc>
        <w:tc>
          <w:tcPr>
            <w:tcW w:w="1178" w:type="dxa"/>
            <w:shd w:val="clear" w:color="auto" w:fill="D9E2F3" w:themeFill="accent1" w:themeFillTint="33"/>
            <w:vAlign w:val="center"/>
          </w:tcPr>
          <w:p w:rsidR="00440413" w:rsidRPr="000C5056" w:rsidRDefault="00440413" w:rsidP="005C5187">
            <w:pPr>
              <w:jc w:val="center"/>
              <w:rPr>
                <w:b/>
              </w:rPr>
            </w:pPr>
            <w:r>
              <w:rPr>
                <w:b/>
              </w:rPr>
              <w:t>Max. 5</w:t>
            </w:r>
          </w:p>
        </w:tc>
      </w:tr>
      <w:tr w:rsidR="00440413" w:rsidRPr="000C5056" w:rsidTr="005C5187">
        <w:trPr>
          <w:trHeight w:val="372"/>
        </w:trPr>
        <w:tc>
          <w:tcPr>
            <w:tcW w:w="822" w:type="dxa"/>
            <w:shd w:val="clear" w:color="auto" w:fill="FFFFFF" w:themeFill="background1"/>
            <w:vAlign w:val="center"/>
          </w:tcPr>
          <w:p w:rsidR="00440413" w:rsidRPr="000C5056" w:rsidRDefault="00440413" w:rsidP="005C5187"/>
        </w:tc>
        <w:tc>
          <w:tcPr>
            <w:tcW w:w="7460" w:type="dxa"/>
            <w:shd w:val="clear" w:color="auto" w:fill="FFFFFF" w:themeFill="background1"/>
            <w:vAlign w:val="center"/>
          </w:tcPr>
          <w:p w:rsidR="00440413" w:rsidRPr="000C5056" w:rsidRDefault="00440413" w:rsidP="005C5187">
            <w:r w:rsidRPr="000C5056">
              <w:t>Ulaganje doprinosi promicanju učinkovitosti resursa te zaštiti okoliša, ublažavanju klimatskih promjena i energetskoj učinkovitosti</w:t>
            </w:r>
          </w:p>
        </w:tc>
        <w:tc>
          <w:tcPr>
            <w:tcW w:w="1178" w:type="dxa"/>
            <w:shd w:val="clear" w:color="auto" w:fill="FFFFFF" w:themeFill="background1"/>
            <w:vAlign w:val="center"/>
          </w:tcPr>
          <w:p w:rsidR="00440413" w:rsidRPr="000C5056" w:rsidRDefault="00440413" w:rsidP="005C5187">
            <w:pPr>
              <w:jc w:val="center"/>
            </w:pPr>
            <w:r w:rsidRPr="000C5056">
              <w:t>5</w:t>
            </w:r>
          </w:p>
        </w:tc>
      </w:tr>
      <w:tr w:rsidR="00440413" w:rsidRPr="000C5056" w:rsidTr="005C5187">
        <w:trPr>
          <w:trHeight w:val="372"/>
        </w:trPr>
        <w:tc>
          <w:tcPr>
            <w:tcW w:w="822" w:type="dxa"/>
            <w:shd w:val="clear" w:color="auto" w:fill="D9E2F3" w:themeFill="accent1" w:themeFillTint="33"/>
            <w:vAlign w:val="center"/>
          </w:tcPr>
          <w:p w:rsidR="00440413" w:rsidRPr="000C5056" w:rsidRDefault="00440413" w:rsidP="005C5187">
            <w:pPr>
              <w:jc w:val="center"/>
            </w:pPr>
            <w:bookmarkStart w:id="0" w:name="_Hlk511738645"/>
            <w:r>
              <w:t>4.</w:t>
            </w:r>
          </w:p>
        </w:tc>
        <w:tc>
          <w:tcPr>
            <w:tcW w:w="7460" w:type="dxa"/>
            <w:shd w:val="clear" w:color="auto" w:fill="D9E2F3" w:themeFill="accent1" w:themeFillTint="33"/>
            <w:vAlign w:val="center"/>
          </w:tcPr>
          <w:p w:rsidR="00440413" w:rsidRPr="000C5056" w:rsidRDefault="00440413" w:rsidP="005C5187">
            <w:pPr>
              <w:rPr>
                <w:b/>
              </w:rPr>
            </w:pPr>
            <w:r w:rsidRPr="000C5056">
              <w:rPr>
                <w:b/>
              </w:rPr>
              <w:t>Ulaganje se obavlja u području jednog od sektora</w:t>
            </w:r>
          </w:p>
        </w:tc>
        <w:tc>
          <w:tcPr>
            <w:tcW w:w="1178" w:type="dxa"/>
            <w:shd w:val="clear" w:color="auto" w:fill="D9E2F3" w:themeFill="accent1" w:themeFillTint="33"/>
            <w:vAlign w:val="center"/>
          </w:tcPr>
          <w:p w:rsidR="00440413" w:rsidRPr="000C5056" w:rsidRDefault="00440413" w:rsidP="005C5187">
            <w:pPr>
              <w:jc w:val="center"/>
              <w:rPr>
                <w:b/>
              </w:rPr>
            </w:pPr>
            <w:r>
              <w:rPr>
                <w:b/>
              </w:rPr>
              <w:t>Max. 5</w:t>
            </w:r>
          </w:p>
        </w:tc>
      </w:tr>
      <w:bookmarkEnd w:id="0"/>
      <w:tr w:rsidR="00440413" w:rsidRPr="000C5056" w:rsidTr="005C5187">
        <w:trPr>
          <w:trHeight w:val="318"/>
        </w:trPr>
        <w:tc>
          <w:tcPr>
            <w:tcW w:w="822" w:type="dxa"/>
            <w:shd w:val="clear" w:color="auto" w:fill="FFFFFF" w:themeFill="background1"/>
            <w:vAlign w:val="center"/>
          </w:tcPr>
          <w:p w:rsidR="00440413" w:rsidRPr="000C5056" w:rsidRDefault="00440413" w:rsidP="005C5187"/>
        </w:tc>
        <w:tc>
          <w:tcPr>
            <w:tcW w:w="7460" w:type="dxa"/>
            <w:shd w:val="clear" w:color="auto" w:fill="FFFFFF" w:themeFill="background1"/>
            <w:vAlign w:val="center"/>
          </w:tcPr>
          <w:p w:rsidR="00440413" w:rsidRPr="000C5056" w:rsidRDefault="00440413" w:rsidP="005C5187">
            <w:r w:rsidRPr="000C5056">
              <w:t>Sektori voća</w:t>
            </w:r>
            <w:r>
              <w:t>,</w:t>
            </w:r>
            <w:r w:rsidRPr="000C5056">
              <w:t xml:space="preserve"> </w:t>
            </w:r>
            <w:r w:rsidR="00581088">
              <w:t>p</w:t>
            </w:r>
            <w:r w:rsidRPr="000C5056">
              <w:t>ovrća, ljekovitog bilja, stočarstva</w:t>
            </w:r>
          </w:p>
        </w:tc>
        <w:tc>
          <w:tcPr>
            <w:tcW w:w="1178" w:type="dxa"/>
            <w:shd w:val="clear" w:color="auto" w:fill="FFFFFF" w:themeFill="background1"/>
            <w:vAlign w:val="center"/>
          </w:tcPr>
          <w:p w:rsidR="00440413" w:rsidRPr="000C5056" w:rsidRDefault="00440413" w:rsidP="005C5187">
            <w:pPr>
              <w:jc w:val="center"/>
            </w:pPr>
            <w:r w:rsidRPr="000C5056">
              <w:t>5</w:t>
            </w:r>
          </w:p>
        </w:tc>
      </w:tr>
      <w:tr w:rsidR="00440413" w:rsidRPr="000C5056" w:rsidTr="005C5187">
        <w:trPr>
          <w:trHeight w:val="372"/>
        </w:trPr>
        <w:tc>
          <w:tcPr>
            <w:tcW w:w="822" w:type="dxa"/>
            <w:shd w:val="clear" w:color="auto" w:fill="D9E2F3" w:themeFill="accent1" w:themeFillTint="33"/>
            <w:vAlign w:val="center"/>
          </w:tcPr>
          <w:p w:rsidR="00440413" w:rsidRPr="000C5056" w:rsidRDefault="00440413" w:rsidP="005C5187">
            <w:pPr>
              <w:jc w:val="center"/>
            </w:pPr>
            <w:r>
              <w:t>5.</w:t>
            </w:r>
          </w:p>
        </w:tc>
        <w:tc>
          <w:tcPr>
            <w:tcW w:w="7460" w:type="dxa"/>
            <w:shd w:val="clear" w:color="auto" w:fill="D9E2F3" w:themeFill="accent1" w:themeFillTint="33"/>
            <w:vAlign w:val="center"/>
          </w:tcPr>
          <w:p w:rsidR="00440413" w:rsidRPr="000C5056" w:rsidRDefault="00440413" w:rsidP="005C5187">
            <w:pPr>
              <w:rPr>
                <w:b/>
              </w:rPr>
            </w:pPr>
            <w:r w:rsidRPr="000C5056">
              <w:rPr>
                <w:b/>
              </w:rPr>
              <w:t>Eko - proizvodnja</w:t>
            </w:r>
          </w:p>
        </w:tc>
        <w:tc>
          <w:tcPr>
            <w:tcW w:w="1178" w:type="dxa"/>
            <w:shd w:val="clear" w:color="auto" w:fill="D9E2F3" w:themeFill="accent1" w:themeFillTint="33"/>
            <w:vAlign w:val="center"/>
          </w:tcPr>
          <w:p w:rsidR="00440413" w:rsidRPr="000C5056" w:rsidRDefault="00440413" w:rsidP="005C5187">
            <w:pPr>
              <w:jc w:val="center"/>
              <w:rPr>
                <w:b/>
              </w:rPr>
            </w:pPr>
            <w:r>
              <w:rPr>
                <w:b/>
              </w:rPr>
              <w:t>Max. 5</w:t>
            </w:r>
          </w:p>
        </w:tc>
      </w:tr>
      <w:tr w:rsidR="00440413" w:rsidRPr="000C5056" w:rsidTr="005C5187">
        <w:trPr>
          <w:trHeight w:val="318"/>
        </w:trPr>
        <w:tc>
          <w:tcPr>
            <w:tcW w:w="822" w:type="dxa"/>
            <w:shd w:val="clear" w:color="auto" w:fill="FFFFFF" w:themeFill="background1"/>
            <w:vAlign w:val="center"/>
          </w:tcPr>
          <w:p w:rsidR="00440413" w:rsidRPr="000C5056" w:rsidRDefault="00440413" w:rsidP="005C5187"/>
        </w:tc>
        <w:tc>
          <w:tcPr>
            <w:tcW w:w="7460" w:type="dxa"/>
            <w:shd w:val="clear" w:color="auto" w:fill="FFFFFF" w:themeFill="background1"/>
            <w:vAlign w:val="center"/>
          </w:tcPr>
          <w:p w:rsidR="00440413" w:rsidRPr="000C5056" w:rsidRDefault="00440413" w:rsidP="005C5187">
            <w:r w:rsidRPr="000C5056">
              <w:t>Prijelaz na eko-proizvodnju ili postojeći eko-proizvođač</w:t>
            </w:r>
          </w:p>
        </w:tc>
        <w:tc>
          <w:tcPr>
            <w:tcW w:w="1178" w:type="dxa"/>
            <w:shd w:val="clear" w:color="auto" w:fill="FFFFFF" w:themeFill="background1"/>
            <w:vAlign w:val="center"/>
          </w:tcPr>
          <w:p w:rsidR="00440413" w:rsidRPr="000C5056" w:rsidRDefault="00440413" w:rsidP="005C5187">
            <w:pPr>
              <w:jc w:val="center"/>
            </w:pPr>
            <w:r w:rsidRPr="000C5056">
              <w:t>5</w:t>
            </w:r>
          </w:p>
        </w:tc>
      </w:tr>
      <w:tr w:rsidR="00440413" w:rsidRPr="000C5056" w:rsidTr="005C5187">
        <w:trPr>
          <w:trHeight w:val="372"/>
        </w:trPr>
        <w:tc>
          <w:tcPr>
            <w:tcW w:w="822" w:type="dxa"/>
            <w:shd w:val="clear" w:color="auto" w:fill="D9E2F3" w:themeFill="accent1" w:themeFillTint="33"/>
            <w:vAlign w:val="center"/>
          </w:tcPr>
          <w:p w:rsidR="00440413" w:rsidRPr="000C5056" w:rsidRDefault="00440413" w:rsidP="005C5187">
            <w:pPr>
              <w:jc w:val="center"/>
            </w:pPr>
            <w:r>
              <w:t>6.</w:t>
            </w:r>
          </w:p>
        </w:tc>
        <w:tc>
          <w:tcPr>
            <w:tcW w:w="7460" w:type="dxa"/>
            <w:shd w:val="clear" w:color="auto" w:fill="D9E2F3" w:themeFill="accent1" w:themeFillTint="33"/>
            <w:vAlign w:val="center"/>
          </w:tcPr>
          <w:p w:rsidR="00440413" w:rsidRPr="000C5056" w:rsidRDefault="00440413" w:rsidP="005C5187">
            <w:pPr>
              <w:rPr>
                <w:b/>
              </w:rPr>
            </w:pPr>
            <w:r w:rsidRPr="000C5056">
              <w:rPr>
                <w:b/>
              </w:rPr>
              <w:t xml:space="preserve">Inovativnost </w:t>
            </w:r>
          </w:p>
        </w:tc>
        <w:tc>
          <w:tcPr>
            <w:tcW w:w="1178" w:type="dxa"/>
            <w:shd w:val="clear" w:color="auto" w:fill="D9E2F3" w:themeFill="accent1" w:themeFillTint="33"/>
            <w:vAlign w:val="center"/>
          </w:tcPr>
          <w:p w:rsidR="00440413" w:rsidRPr="000C5056" w:rsidRDefault="00440413" w:rsidP="005C5187">
            <w:pPr>
              <w:jc w:val="center"/>
              <w:rPr>
                <w:b/>
              </w:rPr>
            </w:pPr>
            <w:r>
              <w:rPr>
                <w:b/>
              </w:rPr>
              <w:t>Max. 5</w:t>
            </w:r>
          </w:p>
        </w:tc>
      </w:tr>
      <w:tr w:rsidR="00440413" w:rsidRPr="000C5056" w:rsidTr="005C5187">
        <w:trPr>
          <w:trHeight w:val="318"/>
        </w:trPr>
        <w:tc>
          <w:tcPr>
            <w:tcW w:w="822" w:type="dxa"/>
            <w:shd w:val="clear" w:color="auto" w:fill="FFFFFF" w:themeFill="background1"/>
            <w:vAlign w:val="center"/>
          </w:tcPr>
          <w:p w:rsidR="00440413" w:rsidRPr="000C5056" w:rsidRDefault="00440413" w:rsidP="005C5187"/>
        </w:tc>
        <w:tc>
          <w:tcPr>
            <w:tcW w:w="7460" w:type="dxa"/>
            <w:shd w:val="clear" w:color="auto" w:fill="FFFFFF" w:themeFill="background1"/>
            <w:vAlign w:val="center"/>
          </w:tcPr>
          <w:p w:rsidR="00440413" w:rsidRPr="000C5056" w:rsidRDefault="00440413" w:rsidP="005C5187">
            <w:r w:rsidRPr="000C5056">
              <w:t>Kroz ulaganje se razvijaju novi sadržaji/proizvodi/usluge</w:t>
            </w:r>
          </w:p>
        </w:tc>
        <w:tc>
          <w:tcPr>
            <w:tcW w:w="1178" w:type="dxa"/>
            <w:shd w:val="clear" w:color="auto" w:fill="FFFFFF" w:themeFill="background1"/>
            <w:vAlign w:val="center"/>
          </w:tcPr>
          <w:p w:rsidR="00440413" w:rsidRPr="000C5056" w:rsidRDefault="00440413" w:rsidP="005C5187">
            <w:pPr>
              <w:jc w:val="center"/>
            </w:pPr>
            <w:r w:rsidRPr="000C5056">
              <w:t>5</w:t>
            </w:r>
          </w:p>
        </w:tc>
      </w:tr>
      <w:tr w:rsidR="00440413" w:rsidRPr="000C5056" w:rsidTr="005C5187">
        <w:trPr>
          <w:trHeight w:val="372"/>
        </w:trPr>
        <w:tc>
          <w:tcPr>
            <w:tcW w:w="822" w:type="dxa"/>
            <w:shd w:val="clear" w:color="auto" w:fill="D9E2F3" w:themeFill="accent1" w:themeFillTint="33"/>
            <w:vAlign w:val="center"/>
          </w:tcPr>
          <w:p w:rsidR="00440413" w:rsidRPr="000C5056" w:rsidRDefault="00440413" w:rsidP="005C5187">
            <w:pPr>
              <w:jc w:val="center"/>
            </w:pPr>
            <w:r>
              <w:t>7.</w:t>
            </w:r>
          </w:p>
        </w:tc>
        <w:tc>
          <w:tcPr>
            <w:tcW w:w="7460" w:type="dxa"/>
            <w:shd w:val="clear" w:color="auto" w:fill="D9E2F3" w:themeFill="accent1" w:themeFillTint="33"/>
            <w:vAlign w:val="center"/>
          </w:tcPr>
          <w:p w:rsidR="00440413" w:rsidRPr="000C5056" w:rsidRDefault="00440413" w:rsidP="005C5187">
            <w:pPr>
              <w:rPr>
                <w:b/>
              </w:rPr>
            </w:pPr>
            <w:r w:rsidRPr="000C5056">
              <w:rPr>
                <w:b/>
              </w:rPr>
              <w:t>Razvoj usluga za različite skupine korisnika</w:t>
            </w:r>
          </w:p>
        </w:tc>
        <w:tc>
          <w:tcPr>
            <w:tcW w:w="1178" w:type="dxa"/>
            <w:shd w:val="clear" w:color="auto" w:fill="D9E2F3" w:themeFill="accent1" w:themeFillTint="33"/>
            <w:vAlign w:val="center"/>
          </w:tcPr>
          <w:p w:rsidR="00440413" w:rsidRPr="000C5056" w:rsidRDefault="00440413" w:rsidP="005C5187">
            <w:pPr>
              <w:jc w:val="center"/>
              <w:rPr>
                <w:b/>
              </w:rPr>
            </w:pPr>
            <w:r>
              <w:rPr>
                <w:b/>
              </w:rPr>
              <w:t>Max. 5</w:t>
            </w:r>
          </w:p>
        </w:tc>
      </w:tr>
      <w:tr w:rsidR="00440413" w:rsidRPr="000C5056" w:rsidTr="005C5187">
        <w:trPr>
          <w:trHeight w:val="318"/>
        </w:trPr>
        <w:tc>
          <w:tcPr>
            <w:tcW w:w="822" w:type="dxa"/>
            <w:shd w:val="clear" w:color="auto" w:fill="FFFFFF" w:themeFill="background1"/>
            <w:vAlign w:val="center"/>
          </w:tcPr>
          <w:p w:rsidR="00440413" w:rsidRPr="000C5056" w:rsidRDefault="00440413" w:rsidP="005C5187"/>
        </w:tc>
        <w:tc>
          <w:tcPr>
            <w:tcW w:w="7460" w:type="dxa"/>
            <w:shd w:val="clear" w:color="auto" w:fill="FFFFFF" w:themeFill="background1"/>
            <w:vAlign w:val="center"/>
          </w:tcPr>
          <w:p w:rsidR="00440413" w:rsidRPr="000C5056" w:rsidRDefault="00440413" w:rsidP="005C5187">
            <w:r w:rsidRPr="000C5056">
              <w:t>Razvijeni dodatni sadržaj namijenjen je djeci i/ili starijoj populaciji</w:t>
            </w:r>
          </w:p>
        </w:tc>
        <w:tc>
          <w:tcPr>
            <w:tcW w:w="1178" w:type="dxa"/>
            <w:shd w:val="clear" w:color="auto" w:fill="FFFFFF" w:themeFill="background1"/>
            <w:vAlign w:val="center"/>
          </w:tcPr>
          <w:p w:rsidR="00440413" w:rsidRPr="000C5056" w:rsidRDefault="00440413" w:rsidP="005C5187">
            <w:pPr>
              <w:jc w:val="center"/>
            </w:pPr>
            <w:r w:rsidRPr="000C5056">
              <w:t>5</w:t>
            </w:r>
          </w:p>
        </w:tc>
      </w:tr>
      <w:tr w:rsidR="00440413" w:rsidRPr="000C5056" w:rsidTr="005C5187">
        <w:trPr>
          <w:trHeight w:val="318"/>
        </w:trPr>
        <w:tc>
          <w:tcPr>
            <w:tcW w:w="822" w:type="dxa"/>
            <w:shd w:val="clear" w:color="auto" w:fill="FFFFFF" w:themeFill="background1"/>
            <w:vAlign w:val="center"/>
          </w:tcPr>
          <w:p w:rsidR="00440413" w:rsidRPr="000C5056" w:rsidRDefault="00440413" w:rsidP="005C5187"/>
        </w:tc>
        <w:tc>
          <w:tcPr>
            <w:tcW w:w="7460" w:type="dxa"/>
            <w:shd w:val="clear" w:color="auto" w:fill="FFFFFF" w:themeFill="background1"/>
            <w:vAlign w:val="center"/>
          </w:tcPr>
          <w:p w:rsidR="00440413" w:rsidRPr="000C5056" w:rsidRDefault="00440413" w:rsidP="005C5187">
            <w:r w:rsidRPr="000C5056">
              <w:t>Razvijeni dodatni sadržaj namijenjen je osim lokalnog stanovništvu i turistima i posjetiteljima</w:t>
            </w:r>
          </w:p>
        </w:tc>
        <w:tc>
          <w:tcPr>
            <w:tcW w:w="1178" w:type="dxa"/>
            <w:shd w:val="clear" w:color="auto" w:fill="FFFFFF" w:themeFill="background1"/>
            <w:vAlign w:val="center"/>
          </w:tcPr>
          <w:p w:rsidR="00440413" w:rsidRPr="000C5056" w:rsidRDefault="00440413" w:rsidP="005C5187">
            <w:pPr>
              <w:jc w:val="center"/>
            </w:pPr>
            <w:r w:rsidRPr="000C5056">
              <w:t>5</w:t>
            </w:r>
          </w:p>
        </w:tc>
      </w:tr>
      <w:tr w:rsidR="00440413" w:rsidRPr="000C5056" w:rsidTr="005C5187">
        <w:trPr>
          <w:trHeight w:val="372"/>
        </w:trPr>
        <w:tc>
          <w:tcPr>
            <w:tcW w:w="822" w:type="dxa"/>
            <w:shd w:val="clear" w:color="auto" w:fill="D9E2F3" w:themeFill="accent1" w:themeFillTint="33"/>
            <w:vAlign w:val="center"/>
          </w:tcPr>
          <w:p w:rsidR="00440413" w:rsidRPr="000C5056" w:rsidRDefault="00440413" w:rsidP="005C5187">
            <w:pPr>
              <w:jc w:val="center"/>
            </w:pPr>
            <w:r>
              <w:t>8.</w:t>
            </w:r>
          </w:p>
        </w:tc>
        <w:tc>
          <w:tcPr>
            <w:tcW w:w="7460" w:type="dxa"/>
            <w:shd w:val="clear" w:color="auto" w:fill="D9E2F3" w:themeFill="accent1" w:themeFillTint="33"/>
            <w:vAlign w:val="center"/>
          </w:tcPr>
          <w:p w:rsidR="00440413" w:rsidRPr="000C5056" w:rsidRDefault="00440413" w:rsidP="005C5187">
            <w:pPr>
              <w:rPr>
                <w:b/>
              </w:rPr>
            </w:pPr>
            <w:r w:rsidRPr="000C5056">
              <w:rPr>
                <w:b/>
              </w:rPr>
              <w:t>Opća kvaliteta prijave</w:t>
            </w:r>
          </w:p>
        </w:tc>
        <w:tc>
          <w:tcPr>
            <w:tcW w:w="1178" w:type="dxa"/>
            <w:shd w:val="clear" w:color="auto" w:fill="D9E2F3" w:themeFill="accent1" w:themeFillTint="33"/>
            <w:vAlign w:val="center"/>
          </w:tcPr>
          <w:p w:rsidR="00440413" w:rsidRPr="000C5056" w:rsidRDefault="00440413" w:rsidP="005C5187">
            <w:pPr>
              <w:jc w:val="center"/>
              <w:rPr>
                <w:b/>
              </w:rPr>
            </w:pPr>
            <w:r>
              <w:rPr>
                <w:b/>
              </w:rPr>
              <w:t>Max. 5</w:t>
            </w:r>
          </w:p>
        </w:tc>
      </w:tr>
      <w:tr w:rsidR="00440413" w:rsidRPr="000C5056" w:rsidTr="005C5187">
        <w:trPr>
          <w:trHeight w:val="318"/>
        </w:trPr>
        <w:tc>
          <w:tcPr>
            <w:tcW w:w="822" w:type="dxa"/>
            <w:shd w:val="clear" w:color="auto" w:fill="FFFFFF" w:themeFill="background1"/>
            <w:vAlign w:val="center"/>
          </w:tcPr>
          <w:p w:rsidR="00440413" w:rsidRPr="000C5056" w:rsidRDefault="00440413" w:rsidP="005C5187"/>
        </w:tc>
        <w:tc>
          <w:tcPr>
            <w:tcW w:w="7460" w:type="dxa"/>
            <w:shd w:val="clear" w:color="auto" w:fill="FFFFFF" w:themeFill="background1"/>
            <w:vAlign w:val="center"/>
          </w:tcPr>
          <w:p w:rsidR="00440413" w:rsidRPr="000C5056" w:rsidRDefault="00440413" w:rsidP="005C5187">
            <w:r w:rsidRPr="000C5056">
              <w:t>Je li projekt opravdan i izvediv? Je li izrađena studija (pred)izvodljivosti? Jesu li aktivnosti pravilno prikazane u troškovniku i je li traženi iznos financiranja opravdan? Jesu li ljudski resursi prijavitelja dostatni za provedbu projekta?</w:t>
            </w:r>
          </w:p>
        </w:tc>
        <w:tc>
          <w:tcPr>
            <w:tcW w:w="1178" w:type="dxa"/>
            <w:shd w:val="clear" w:color="auto" w:fill="FFFFFF" w:themeFill="background1"/>
            <w:vAlign w:val="center"/>
          </w:tcPr>
          <w:p w:rsidR="00440413" w:rsidRPr="000C5056" w:rsidRDefault="00440413" w:rsidP="005C5187">
            <w:pPr>
              <w:jc w:val="center"/>
            </w:pPr>
            <w:r w:rsidRPr="000C5056">
              <w:t>5</w:t>
            </w:r>
          </w:p>
        </w:tc>
      </w:tr>
      <w:tr w:rsidR="00440413" w:rsidRPr="000C5056" w:rsidTr="005C5187">
        <w:trPr>
          <w:trHeight w:val="318"/>
        </w:trPr>
        <w:tc>
          <w:tcPr>
            <w:tcW w:w="8282" w:type="dxa"/>
            <w:gridSpan w:val="2"/>
            <w:shd w:val="clear" w:color="auto" w:fill="D9E2F3" w:themeFill="accent1" w:themeFillTint="33"/>
            <w:vAlign w:val="center"/>
          </w:tcPr>
          <w:p w:rsidR="00440413" w:rsidRPr="000C5056" w:rsidRDefault="00440413" w:rsidP="005C5187">
            <w:pPr>
              <w:jc w:val="right"/>
            </w:pPr>
            <w:r w:rsidRPr="000C5056">
              <w:t xml:space="preserve">MAKSIMALAN BROJ BODOVA: </w:t>
            </w:r>
          </w:p>
        </w:tc>
        <w:tc>
          <w:tcPr>
            <w:tcW w:w="1178" w:type="dxa"/>
            <w:shd w:val="clear" w:color="auto" w:fill="D9E2F3" w:themeFill="accent1" w:themeFillTint="33"/>
            <w:vAlign w:val="center"/>
          </w:tcPr>
          <w:p w:rsidR="00440413" w:rsidRPr="000C5056" w:rsidRDefault="00440413" w:rsidP="005C5187">
            <w:pPr>
              <w:jc w:val="center"/>
            </w:pPr>
            <w:r w:rsidRPr="000C5056">
              <w:t>5</w:t>
            </w:r>
            <w:r>
              <w:t>0</w:t>
            </w:r>
          </w:p>
        </w:tc>
      </w:tr>
      <w:tr w:rsidR="00440413" w:rsidRPr="000C5056" w:rsidTr="005C5187">
        <w:trPr>
          <w:trHeight w:val="318"/>
        </w:trPr>
        <w:tc>
          <w:tcPr>
            <w:tcW w:w="8282" w:type="dxa"/>
            <w:gridSpan w:val="2"/>
            <w:shd w:val="clear" w:color="auto" w:fill="D9E2F3" w:themeFill="accent1" w:themeFillTint="33"/>
            <w:vAlign w:val="center"/>
          </w:tcPr>
          <w:p w:rsidR="00440413" w:rsidRPr="000C5056" w:rsidRDefault="00440413" w:rsidP="005C5187">
            <w:pPr>
              <w:jc w:val="right"/>
            </w:pPr>
            <w:r w:rsidRPr="000C5056">
              <w:t xml:space="preserve">PRAG PROLAZNOSTI: </w:t>
            </w:r>
          </w:p>
        </w:tc>
        <w:tc>
          <w:tcPr>
            <w:tcW w:w="1178" w:type="dxa"/>
            <w:shd w:val="clear" w:color="auto" w:fill="D9E2F3" w:themeFill="accent1" w:themeFillTint="33"/>
            <w:vAlign w:val="center"/>
          </w:tcPr>
          <w:p w:rsidR="00440413" w:rsidRPr="000C5056" w:rsidRDefault="00440413" w:rsidP="005C5187">
            <w:pPr>
              <w:jc w:val="center"/>
            </w:pPr>
            <w:r w:rsidRPr="000C5056">
              <w:t>25</w:t>
            </w:r>
          </w:p>
        </w:tc>
      </w:tr>
    </w:tbl>
    <w:p w:rsidR="005F1D38" w:rsidRDefault="005F1D38" w:rsidP="00A35B9D">
      <w:pPr>
        <w:jc w:val="both"/>
        <w:rPr>
          <w:b/>
        </w:rPr>
      </w:pPr>
    </w:p>
    <w:p w:rsidR="0081476A" w:rsidRDefault="0081476A" w:rsidP="00A35B9D">
      <w:pPr>
        <w:jc w:val="both"/>
        <w:rPr>
          <w:b/>
        </w:rPr>
      </w:pPr>
    </w:p>
    <w:p w:rsidR="0028644D" w:rsidRDefault="00877C99" w:rsidP="00A35B9D">
      <w:pPr>
        <w:jc w:val="both"/>
        <w:rPr>
          <w:b/>
          <w:u w:val="single"/>
        </w:rPr>
      </w:pPr>
      <w:r w:rsidRPr="00877C99">
        <w:rPr>
          <w:b/>
          <w:u w:val="single"/>
        </w:rPr>
        <w:lastRenderedPageBreak/>
        <w:t>POJAŠNJENJE KRITERIJA BODOVANJA PROJEKATA:</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Kriterij 1: Usklađenost projekta s Programom ruralnog razvoja RH i LRS LAG-a Vuka – Dunav</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Da bi korisnik bio prihvatljiv po navedenom kriteriju bodovanja, projekt mora biti u skladu s Programom ruralnog razvoja i s LRS LAG-a Vuka-Dunav. Uvjeti prihvatljivosti projekta prema Programu Ruralnog razvoja:</w:t>
      </w:r>
    </w:p>
    <w:p w:rsidR="00254584" w:rsidRPr="00BD23D5" w:rsidRDefault="00254584" w:rsidP="00254584">
      <w:pPr>
        <w:pStyle w:val="Odlomakpopisa"/>
        <w:numPr>
          <w:ilvl w:val="0"/>
          <w:numId w:val="3"/>
        </w:numPr>
        <w:jc w:val="both"/>
        <w:rPr>
          <w:rFonts w:ascii="Times New Roman" w:hAnsi="Times New Roman" w:cs="Times New Roman"/>
          <w:sz w:val="24"/>
          <w:szCs w:val="24"/>
        </w:rPr>
      </w:pPr>
      <w:r w:rsidRPr="00BD23D5">
        <w:rPr>
          <w:rFonts w:ascii="Times New Roman" w:hAnsi="Times New Roman" w:cs="Times New Roman"/>
          <w:sz w:val="24"/>
          <w:szCs w:val="24"/>
        </w:rPr>
        <w:t>Poljoprivredno gospodarstvo u trenutku podnošenja zahtjeva za potporu pripada ekonomskoj veličini iskazanoj u ukupnom standardnom ekonomskom rezultatu poljoprivrednog gospodarstva od 2.000 do 7.999 eura.</w:t>
      </w:r>
    </w:p>
    <w:p w:rsidR="00254584" w:rsidRPr="00BD23D5" w:rsidRDefault="00254584" w:rsidP="00254584">
      <w:pPr>
        <w:pStyle w:val="Odlomakpopisa"/>
        <w:numPr>
          <w:ilvl w:val="0"/>
          <w:numId w:val="3"/>
        </w:numPr>
        <w:jc w:val="both"/>
        <w:rPr>
          <w:rFonts w:ascii="Times New Roman" w:hAnsi="Times New Roman" w:cs="Times New Roman"/>
          <w:sz w:val="24"/>
          <w:szCs w:val="24"/>
        </w:rPr>
      </w:pPr>
      <w:r w:rsidRPr="00BD23D5">
        <w:rPr>
          <w:rFonts w:ascii="Times New Roman" w:hAnsi="Times New Roman" w:cs="Times New Roman"/>
          <w:sz w:val="24"/>
          <w:szCs w:val="24"/>
        </w:rPr>
        <w:t>U trenutku podnošenja zahtjeva za potporu poljoprivredno gospodarstvo mora biti upisano u Upisnik poljoprivrednih gospodarstava sukladno Zakonu o poljoprivredi.</w:t>
      </w:r>
    </w:p>
    <w:p w:rsidR="00254584" w:rsidRPr="00BD23D5" w:rsidRDefault="00254584" w:rsidP="00254584">
      <w:pPr>
        <w:pStyle w:val="Odlomakpopisa"/>
        <w:numPr>
          <w:ilvl w:val="0"/>
          <w:numId w:val="3"/>
        </w:numPr>
        <w:jc w:val="both"/>
        <w:rPr>
          <w:rFonts w:ascii="Times New Roman" w:hAnsi="Times New Roman" w:cs="Times New Roman"/>
          <w:sz w:val="24"/>
          <w:szCs w:val="24"/>
        </w:rPr>
      </w:pPr>
      <w:r w:rsidRPr="00BD23D5">
        <w:rPr>
          <w:rFonts w:ascii="Times New Roman" w:hAnsi="Times New Roman" w:cs="Times New Roman"/>
          <w:sz w:val="24"/>
          <w:szCs w:val="24"/>
        </w:rPr>
        <w:t>Korisnik je dužan izraditi poslovni plan  za razvoj poljoprivrednog gospodarstva u skladu s odredbama iz Priloga V. ovoga pravilnika.</w:t>
      </w:r>
    </w:p>
    <w:p w:rsidR="00254584" w:rsidRPr="00BD23D5" w:rsidRDefault="00254584" w:rsidP="00254584">
      <w:pPr>
        <w:pStyle w:val="Odlomakpopisa"/>
        <w:numPr>
          <w:ilvl w:val="0"/>
          <w:numId w:val="3"/>
        </w:numPr>
        <w:jc w:val="both"/>
        <w:rPr>
          <w:rFonts w:ascii="Times New Roman" w:hAnsi="Times New Roman" w:cs="Times New Roman"/>
          <w:sz w:val="24"/>
          <w:szCs w:val="24"/>
        </w:rPr>
      </w:pPr>
      <w:r w:rsidRPr="00BD23D5">
        <w:rPr>
          <w:rFonts w:ascii="Times New Roman" w:hAnsi="Times New Roman" w:cs="Times New Roman"/>
          <w:sz w:val="24"/>
          <w:szCs w:val="24"/>
        </w:rPr>
        <w:t xml:space="preserve">Korisnik u poslovnom planu obavezno mora definirati ciljeve, koje je dužan ostvariti u okviru najmanje jedne </w:t>
      </w:r>
      <w:r w:rsidR="0081476A">
        <w:rPr>
          <w:rFonts w:ascii="Times New Roman" w:hAnsi="Times New Roman" w:cs="Times New Roman"/>
          <w:sz w:val="24"/>
          <w:szCs w:val="24"/>
        </w:rPr>
        <w:t xml:space="preserve">aktivnosti, </w:t>
      </w:r>
      <w:r w:rsidRPr="00BD23D5">
        <w:rPr>
          <w:rFonts w:ascii="Times New Roman" w:hAnsi="Times New Roman" w:cs="Times New Roman"/>
          <w:sz w:val="24"/>
          <w:szCs w:val="24"/>
        </w:rPr>
        <w:t>koje se moraju odnositi na:</w:t>
      </w:r>
    </w:p>
    <w:p w:rsidR="00254584" w:rsidRPr="00BD23D5" w:rsidRDefault="00254584" w:rsidP="00254584">
      <w:pPr>
        <w:pStyle w:val="Odlomakpopisa"/>
        <w:numPr>
          <w:ilvl w:val="0"/>
          <w:numId w:val="4"/>
        </w:numPr>
        <w:jc w:val="both"/>
        <w:rPr>
          <w:rFonts w:ascii="Times New Roman" w:hAnsi="Times New Roman" w:cs="Times New Roman"/>
          <w:sz w:val="24"/>
          <w:szCs w:val="24"/>
        </w:rPr>
      </w:pPr>
      <w:r w:rsidRPr="00BD23D5">
        <w:rPr>
          <w:rFonts w:ascii="Times New Roman" w:hAnsi="Times New Roman" w:cs="Times New Roman"/>
          <w:sz w:val="24"/>
          <w:szCs w:val="24"/>
        </w:rPr>
        <w:t>Modernizaciju i/ili unapređenje procesa rada i poslovanja i/ili</w:t>
      </w:r>
    </w:p>
    <w:p w:rsidR="00254584" w:rsidRPr="00BD23D5" w:rsidRDefault="00254584" w:rsidP="00254584">
      <w:pPr>
        <w:pStyle w:val="Odlomakpopisa"/>
        <w:numPr>
          <w:ilvl w:val="0"/>
          <w:numId w:val="4"/>
        </w:numPr>
        <w:jc w:val="both"/>
        <w:rPr>
          <w:rFonts w:ascii="Times New Roman" w:hAnsi="Times New Roman" w:cs="Times New Roman"/>
          <w:sz w:val="24"/>
          <w:szCs w:val="24"/>
        </w:rPr>
      </w:pPr>
      <w:r w:rsidRPr="00BD23D5">
        <w:rPr>
          <w:rFonts w:ascii="Times New Roman" w:hAnsi="Times New Roman" w:cs="Times New Roman"/>
          <w:sz w:val="24"/>
          <w:szCs w:val="24"/>
        </w:rPr>
        <w:t>Povećanje proizvodnog kapaciteta iskazanom kroz povećanje ukupnog standardnog ekonomskog rezultata.</w:t>
      </w:r>
    </w:p>
    <w:p w:rsidR="00254584" w:rsidRPr="00BD23D5" w:rsidRDefault="00254584" w:rsidP="00254584">
      <w:pPr>
        <w:pStyle w:val="Odlomakpopisa"/>
        <w:numPr>
          <w:ilvl w:val="0"/>
          <w:numId w:val="3"/>
        </w:numPr>
        <w:jc w:val="both"/>
        <w:rPr>
          <w:rFonts w:ascii="Times New Roman" w:hAnsi="Times New Roman" w:cs="Times New Roman"/>
          <w:sz w:val="24"/>
          <w:szCs w:val="24"/>
        </w:rPr>
      </w:pPr>
      <w:r w:rsidRPr="00BD23D5">
        <w:rPr>
          <w:rFonts w:ascii="Times New Roman" w:hAnsi="Times New Roman" w:cs="Times New Roman"/>
          <w:sz w:val="24"/>
          <w:szCs w:val="24"/>
        </w:rPr>
        <w:t>Korisnik je dužan ostati unutar poljoprivrednog gospodarstva i zadržati poljoprivredno gospodarstvo najmanje pet godina nakon konačne isplate potpore iz ove mjere.</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F8105C">
        <w:rPr>
          <w:rFonts w:ascii="Times New Roman" w:hAnsi="Times New Roman" w:cs="Times New Roman"/>
          <w:b/>
          <w:sz w:val="24"/>
          <w:szCs w:val="24"/>
          <w:u w:val="single"/>
        </w:rPr>
        <w:t>2</w:t>
      </w:r>
      <w:r w:rsidRPr="00BD23D5">
        <w:rPr>
          <w:rFonts w:ascii="Times New Roman" w:hAnsi="Times New Roman" w:cs="Times New Roman"/>
          <w:b/>
          <w:sz w:val="24"/>
          <w:szCs w:val="24"/>
          <w:u w:val="single"/>
        </w:rPr>
        <w:t xml:space="preserve">: Doprinos zapošljavanju </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Na temelju podataka iz Poslovnog plana boduje se doprinos projekta novome zapošljavanju. U obzir se uzima planirani broj zaposlenih koje će imati gospodarstvo na dan koji odgovara roku od 5 godina od konačne isplate. U obzir se uzimaju novozaposleni koji su zaposleni na gospodarstvu nakon dana prijave na natječaj.</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POJAŠNJENJE: U svrhu ostvarivanja bodova po ovom kriteriju korisnik mora dokazati da će projektom (prijavljenim ulaganjem) biti novostvoreno jedno radno mjesto (samozapošljavanje ili zapošljavanje jedne osobe). Bodovi se dodjeljuju na temelju podataka koje korisnik navodi u poslovnom planu. Korisnik na temelju ovoga kriterija može ostvariti 5 bodova.</w:t>
      </w:r>
    </w:p>
    <w:p w:rsidR="00254584" w:rsidRPr="00BD23D5" w:rsidRDefault="00254584" w:rsidP="00254584">
      <w:pPr>
        <w:jc w:val="both"/>
        <w:rPr>
          <w:rFonts w:ascii="Times New Roman" w:hAnsi="Times New Roman" w:cs="Times New Roman"/>
          <w:b/>
          <w:sz w:val="24"/>
          <w:szCs w:val="24"/>
          <w:u w:val="single"/>
        </w:rPr>
      </w:pP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25E4">
        <w:rPr>
          <w:rFonts w:ascii="Times New Roman" w:hAnsi="Times New Roman" w:cs="Times New Roman"/>
          <w:b/>
          <w:sz w:val="24"/>
          <w:szCs w:val="24"/>
          <w:u w:val="single"/>
        </w:rPr>
        <w:t>3</w:t>
      </w:r>
      <w:r w:rsidRPr="00BD23D5">
        <w:rPr>
          <w:rFonts w:ascii="Times New Roman" w:hAnsi="Times New Roman" w:cs="Times New Roman"/>
          <w:b/>
          <w:sz w:val="24"/>
          <w:szCs w:val="24"/>
          <w:u w:val="single"/>
        </w:rPr>
        <w:t>: Zaštita okoliša i ublažavanje klimatskih promjena</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Da bi </w:t>
      </w:r>
      <w:r w:rsidR="00726F13">
        <w:rPr>
          <w:rFonts w:ascii="Times New Roman" w:hAnsi="Times New Roman" w:cs="Times New Roman"/>
          <w:color w:val="000000"/>
          <w:sz w:val="24"/>
          <w:szCs w:val="24"/>
          <w:lang w:eastAsia="hr-HR"/>
        </w:rPr>
        <w:t>korisnik</w:t>
      </w:r>
      <w:r w:rsidRPr="00BD23D5">
        <w:rPr>
          <w:rFonts w:ascii="Times New Roman" w:hAnsi="Times New Roman" w:cs="Times New Roman"/>
          <w:color w:val="000000"/>
          <w:sz w:val="24"/>
          <w:szCs w:val="24"/>
          <w:lang w:eastAsia="hr-HR"/>
        </w:rPr>
        <w:t xml:space="preserve"> ostvario bodove po navedenom kriteriju, aktivnosti prikazane u poslovnom planu moraju se odnositi i na obnovljive izvore i/ili uštedu energije. Najmanje 10% a najviše 30% aktivnosti prikazanih u poslovnom planu moraju se odnositi na obnovljive izvore i/ili uštedu energije kako bi se mogli dodijeliti bodovi prema navedenom kriteriju.</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Pod obnovljivim izvorima energije za ovaj natječaj podrazumijevaju se:</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kupnja i/ili ugradnja solarnih sustava isključivo na građevine (objekte) koje su namijenjene poljoprivrednoj proizvodnji i/ili preradi proizvoda iz Dodatka I Ugovora o funkcioniranju EU</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lastRenderedPageBreak/>
        <w:t xml:space="preserve">- kupnja i/ili ugradnja solarnih sustava za potrebe rada mehanizacije, strojeva i opreme koja je namijenjena poljoprivrednoj proizvodnji i/ili preradi proizvoda iz Dodatka I Ugovora o funkcioniranju EU (Npr. solarni sustavi za električni pastir u stočarskoj proizvodnji, solarni sustavi za pumpu za navodnjavanje. Ukoliko je u poslovnom planu navedena aktivnost kupnje i/ili ugradnje samo solarnog sustava, vrijednost navedenog se uzima za izračun uvjeta </w:t>
      </w:r>
      <w:r w:rsidRPr="00BD23D5">
        <w:rPr>
          <w:rFonts w:ascii="Times New Roman" w:hAnsi="Times New Roman" w:cs="Times New Roman"/>
          <w:i/>
          <w:color w:val="000000"/>
          <w:sz w:val="24"/>
          <w:szCs w:val="24"/>
          <w:lang w:eastAsia="hr-HR"/>
        </w:rPr>
        <w:t xml:space="preserve">„Najmanje 10% a najviše 30% aktivnosti prikazanih u poslovnom planu moraju se odnositi na obnovljive izvore i/ili uštedu energije“. </w:t>
      </w:r>
      <w:r w:rsidRPr="00BD23D5">
        <w:rPr>
          <w:rFonts w:ascii="Times New Roman" w:hAnsi="Times New Roman" w:cs="Times New Roman"/>
          <w:color w:val="000000"/>
          <w:sz w:val="24"/>
          <w:szCs w:val="24"/>
          <w:lang w:eastAsia="hr-HR"/>
        </w:rPr>
        <w:t xml:space="preserve">Ukoliko su u poslovnom planu  kao aktivnosti navedene kupnja električnog pastira i solarnog sustava za njegovo napajanje, kupnja pumpe za navodnjavanje i solarnog sustava za njezino pokretanje, vrijednost električnog pastira i solarnog sustava za njegovo napajanje kao i vrijednost pumpe za navodnjavanje i solarnog sustava za njezino pokretanje uzimaju se za izračun uvjeta </w:t>
      </w:r>
      <w:r w:rsidRPr="00BD23D5">
        <w:rPr>
          <w:rFonts w:ascii="Times New Roman" w:hAnsi="Times New Roman" w:cs="Times New Roman"/>
          <w:i/>
          <w:color w:val="000000"/>
          <w:sz w:val="24"/>
          <w:szCs w:val="24"/>
          <w:lang w:eastAsia="hr-HR"/>
        </w:rPr>
        <w:t xml:space="preserve">„Najmanje 10% a najviše 30% aktivnosti prikazanih u poslovnom planu moraju se odnositi na obnovljive izvore i/ili uštedu energije“.     </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 - kupnja i/ili ugradnja dizalica topline isključivo za građevine (objekte) koje su namijenjene poljoprivrednoj proizvodnji i/ili preradi proizvoda iz Dodatka I Ugovora o funkcioniranju EU</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kupnja i/ili ugradnja sustava za grijanje na biomasu za potrebe grijanja građevina (objekata)  koje su namijenjene poljoprivrednoj proizvodnji i/ili preradi proizvoda iz Dodatka I Ugovora o funkcioniranju EU (npr. plastenici/staklenici, objekt za proizvodnju gljiva)</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Pod uštedom energije za ovaj natječaj se podrazumijeva kupnja i po potrebi ugradnja isključivo nove poljoprivredne mehanizacije, strojeva i opreme u svrhu poljoprivredne proizvodnje i/ili isključivo nove opreme u svrhu prerade proizvoda iz Dodatka I Ugovora o funkcioniranju EU.</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Kada je poslovnim planom predviđena aktivnost nabava nove poljoprivredne mehanizacije, strojeva i opreme u svrhu poljoprivredne proizvodnje i/ili nove opreme u svrhu prerade proizvoda iz Dodatka I Ugovora o funkcioniranju EU čija vrijednost je ispod 10%, a iznad 30% aktivnosti prikazanih u poslovnom planu, </w:t>
      </w:r>
      <w:r w:rsidR="00726F13">
        <w:rPr>
          <w:rFonts w:ascii="Times New Roman" w:hAnsi="Times New Roman" w:cs="Times New Roman"/>
          <w:color w:val="000000"/>
          <w:sz w:val="24"/>
          <w:szCs w:val="24"/>
          <w:lang w:eastAsia="hr-HR"/>
        </w:rPr>
        <w:t>korisnik</w:t>
      </w:r>
      <w:r w:rsidRPr="00BD23D5">
        <w:rPr>
          <w:rFonts w:ascii="Times New Roman" w:hAnsi="Times New Roman" w:cs="Times New Roman"/>
          <w:color w:val="000000"/>
          <w:sz w:val="24"/>
          <w:szCs w:val="24"/>
          <w:lang w:eastAsia="hr-HR"/>
        </w:rPr>
        <w:t xml:space="preserve"> tada ne može ostvariti bodove po navedenom kriteriju odabira br.3. .      </w:t>
      </w:r>
    </w:p>
    <w:p w:rsidR="00254584" w:rsidRPr="00BD23D5" w:rsidRDefault="00254584" w:rsidP="00254584">
      <w:pPr>
        <w:shd w:val="clear" w:color="auto" w:fill="FFFFFF"/>
        <w:spacing w:after="150"/>
        <w:jc w:val="both"/>
        <w:rPr>
          <w:rFonts w:ascii="Times New Roman" w:hAnsi="Times New Roman" w:cs="Times New Roman"/>
          <w:color w:val="000000"/>
          <w:sz w:val="24"/>
          <w:szCs w:val="24"/>
          <w:lang w:eastAsia="hr-HR"/>
        </w:rPr>
      </w:pPr>
      <w:r w:rsidRPr="00BD23D5">
        <w:rPr>
          <w:rFonts w:ascii="Times New Roman" w:hAnsi="Times New Roman" w:cs="Times New Roman"/>
          <w:color w:val="000000"/>
          <w:sz w:val="24"/>
          <w:szCs w:val="24"/>
          <w:lang w:eastAsia="hr-HR"/>
        </w:rPr>
        <w:t xml:space="preserve">Ukoliko je u poslovnom planu naznačena kupnja više komada nove poljoprivredne mehanizacije, strojeva i opreme u svrhu poljoprivredne proizvodnje i/ili više komada nove opreme u svrhu prerade proizvoda iz Dodatka I Ugovora o funkcioniranju EU, za izračun uvjeta </w:t>
      </w:r>
      <w:r w:rsidRPr="00BD23D5">
        <w:rPr>
          <w:rFonts w:ascii="Times New Roman" w:hAnsi="Times New Roman" w:cs="Times New Roman"/>
          <w:i/>
          <w:color w:val="000000"/>
          <w:sz w:val="24"/>
          <w:szCs w:val="24"/>
          <w:lang w:eastAsia="hr-HR"/>
        </w:rPr>
        <w:t xml:space="preserve">„Najmanje 10% a najviše 30% aktivnosti prikazanih u poslovnom planu moraju se odnositi na obnovljive izvore i/ili uštedu energije“, </w:t>
      </w:r>
      <w:r w:rsidRPr="00BD23D5">
        <w:rPr>
          <w:rFonts w:ascii="Times New Roman" w:hAnsi="Times New Roman" w:cs="Times New Roman"/>
          <w:color w:val="000000"/>
          <w:sz w:val="24"/>
          <w:szCs w:val="24"/>
          <w:lang w:eastAsia="hr-HR"/>
        </w:rPr>
        <w:t>uzimaju se vrijednosti sve navedene poljoprivredne mehanizacije, strojeva i opreme u svrhu poljoprivredne proizvodnje i/ili nove opreme u svrhu prerade proizvoda iz Dodatka I Ugovora o funkcioniranju EU.</w:t>
      </w:r>
      <w:r w:rsidRPr="00BD23D5" w:rsidDel="00AE7D59">
        <w:rPr>
          <w:rFonts w:ascii="Times New Roman" w:hAnsi="Times New Roman" w:cs="Times New Roman"/>
          <w:color w:val="000000"/>
          <w:sz w:val="24"/>
          <w:szCs w:val="24"/>
          <w:lang w:eastAsia="hr-HR"/>
        </w:rPr>
        <w:t xml:space="preserve"> </w:t>
      </w:r>
      <w:r w:rsidRPr="00BD23D5">
        <w:rPr>
          <w:rFonts w:ascii="Times New Roman" w:hAnsi="Times New Roman" w:cs="Times New Roman"/>
          <w:i/>
          <w:color w:val="000000"/>
          <w:sz w:val="24"/>
          <w:szCs w:val="24"/>
          <w:lang w:eastAsia="hr-HR"/>
        </w:rPr>
        <w:t xml:space="preserve">   </w:t>
      </w:r>
    </w:p>
    <w:p w:rsidR="00254584" w:rsidRPr="00BD23D5" w:rsidRDefault="00254584" w:rsidP="00254584">
      <w:pPr>
        <w:jc w:val="both"/>
        <w:rPr>
          <w:rFonts w:ascii="Times New Roman" w:hAnsi="Times New Roman" w:cs="Times New Roman"/>
          <w:sz w:val="24"/>
          <w:szCs w:val="24"/>
        </w:rPr>
      </w:pP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7F6A">
        <w:rPr>
          <w:rFonts w:ascii="Times New Roman" w:hAnsi="Times New Roman" w:cs="Times New Roman"/>
          <w:b/>
          <w:sz w:val="24"/>
          <w:szCs w:val="24"/>
          <w:u w:val="single"/>
        </w:rPr>
        <w:t>4</w:t>
      </w:r>
      <w:r w:rsidRPr="00BD23D5">
        <w:rPr>
          <w:rFonts w:ascii="Times New Roman" w:hAnsi="Times New Roman" w:cs="Times New Roman"/>
          <w:b/>
          <w:sz w:val="24"/>
          <w:szCs w:val="24"/>
          <w:u w:val="single"/>
        </w:rPr>
        <w:t>: Ulaganje se obavlja u području jednog sektora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Sektori:</w:t>
      </w:r>
      <w:r w:rsidR="006C2CC8">
        <w:rPr>
          <w:rFonts w:ascii="Times New Roman" w:hAnsi="Times New Roman" w:cs="Times New Roman"/>
          <w:sz w:val="24"/>
          <w:szCs w:val="24"/>
        </w:rPr>
        <w:t xml:space="preserve"> voća, povrća, ljekovitog bilja, stočarstva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 Da  bi korisnik ostvario bodove po ovom kriteriju ukupan zbroj vrijednosti ekonomske veličine  prioritetnih sektora mora iznositi minimalno 50 % ukupne vrijednosti gospodarstva iskazane u SO potvrdi. </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lastRenderedPageBreak/>
        <w:t>U POSLOVNOM PLANU u kartici Akcijski i financijski plan  crvenom bojom  teksta označiti ulaganja koja se odnose na prioritetni sektor. Minimalno 50 % troškova mora se odnositi na prioritetni sektor kako bi korisnik po ovom kriteriju dobio bodove.</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7F6A">
        <w:rPr>
          <w:rFonts w:ascii="Times New Roman" w:hAnsi="Times New Roman" w:cs="Times New Roman"/>
          <w:b/>
          <w:sz w:val="24"/>
          <w:szCs w:val="24"/>
          <w:u w:val="single"/>
        </w:rPr>
        <w:t>5</w:t>
      </w:r>
      <w:r w:rsidRPr="00BD23D5">
        <w:rPr>
          <w:rFonts w:ascii="Times New Roman" w:hAnsi="Times New Roman" w:cs="Times New Roman"/>
          <w:b/>
          <w:sz w:val="24"/>
          <w:szCs w:val="24"/>
          <w:u w:val="single"/>
        </w:rPr>
        <w:t>: Eko-proizvodnja</w:t>
      </w:r>
    </w:p>
    <w:p w:rsidR="00E126E6"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Da bi korisnik ostvario 5 bodova po navedenom kriteriju, prijavitelj mora biti</w:t>
      </w:r>
      <w:r w:rsidR="00E126E6">
        <w:rPr>
          <w:rFonts w:ascii="Times New Roman" w:hAnsi="Times New Roman" w:cs="Times New Roman"/>
          <w:sz w:val="24"/>
          <w:szCs w:val="24"/>
        </w:rPr>
        <w:t>:</w:t>
      </w:r>
    </w:p>
    <w:p w:rsidR="00E126E6" w:rsidRDefault="00521963" w:rsidP="00E126E6">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R</w:t>
      </w:r>
      <w:r w:rsidR="00254584" w:rsidRPr="00E126E6">
        <w:rPr>
          <w:rFonts w:ascii="Times New Roman" w:hAnsi="Times New Roman" w:cs="Times New Roman"/>
          <w:sz w:val="24"/>
          <w:szCs w:val="24"/>
        </w:rPr>
        <w:t>egistriran kao ekološki proizvođač</w:t>
      </w:r>
      <w:r w:rsidR="00E126E6" w:rsidRPr="00E126E6">
        <w:rPr>
          <w:rFonts w:ascii="Times New Roman" w:hAnsi="Times New Roman" w:cs="Times New Roman"/>
          <w:sz w:val="24"/>
          <w:szCs w:val="24"/>
        </w:rPr>
        <w:t xml:space="preserve"> </w:t>
      </w:r>
      <w:r>
        <w:rPr>
          <w:rFonts w:ascii="Times New Roman" w:hAnsi="Times New Roman" w:cs="Times New Roman"/>
          <w:sz w:val="24"/>
          <w:szCs w:val="24"/>
        </w:rPr>
        <w:t>i/ili,</w:t>
      </w:r>
    </w:p>
    <w:p w:rsidR="00254584" w:rsidRDefault="00254584" w:rsidP="00E126E6">
      <w:pPr>
        <w:pStyle w:val="Odlomakpopisa"/>
        <w:numPr>
          <w:ilvl w:val="0"/>
          <w:numId w:val="5"/>
        </w:numPr>
        <w:jc w:val="both"/>
        <w:rPr>
          <w:rFonts w:ascii="Times New Roman" w:hAnsi="Times New Roman" w:cs="Times New Roman"/>
          <w:sz w:val="24"/>
          <w:szCs w:val="24"/>
        </w:rPr>
      </w:pPr>
      <w:r w:rsidRPr="00E126E6">
        <w:rPr>
          <w:rFonts w:ascii="Times New Roman" w:hAnsi="Times New Roman" w:cs="Times New Roman"/>
          <w:sz w:val="24"/>
          <w:szCs w:val="24"/>
        </w:rPr>
        <w:t>u prijelaznom razdoblju za ekološku proizvodnju</w:t>
      </w:r>
      <w:r w:rsidR="00E126E6" w:rsidRPr="00E126E6">
        <w:rPr>
          <w:rFonts w:ascii="Times New Roman" w:hAnsi="Times New Roman" w:cs="Times New Roman"/>
          <w:sz w:val="24"/>
          <w:szCs w:val="24"/>
        </w:rPr>
        <w:t xml:space="preserve"> </w:t>
      </w:r>
      <w:r w:rsidR="00521963">
        <w:rPr>
          <w:rFonts w:ascii="Times New Roman" w:hAnsi="Times New Roman" w:cs="Times New Roman"/>
          <w:sz w:val="24"/>
          <w:szCs w:val="24"/>
        </w:rPr>
        <w:t>i/ili</w:t>
      </w:r>
    </w:p>
    <w:p w:rsidR="00E126E6" w:rsidRPr="00E126E6" w:rsidRDefault="00521963" w:rsidP="00E126E6">
      <w:pPr>
        <w:pStyle w:val="Odlomakpopisa"/>
        <w:numPr>
          <w:ilvl w:val="0"/>
          <w:numId w:val="5"/>
        </w:numPr>
        <w:jc w:val="both"/>
        <w:rPr>
          <w:rFonts w:ascii="Times New Roman" w:hAnsi="Times New Roman" w:cs="Times New Roman"/>
          <w:sz w:val="24"/>
          <w:szCs w:val="24"/>
        </w:rPr>
      </w:pPr>
      <w:r>
        <w:rPr>
          <w:rFonts w:ascii="Times New Roman" w:hAnsi="Times New Roman" w:cs="Times New Roman"/>
          <w:sz w:val="24"/>
          <w:szCs w:val="24"/>
        </w:rPr>
        <w:t>u trenutku podnošenja Zahtjeva za isplatu zadnje/konačne rate korisnik mora biti evidentiran u nadležnom Upisniku</w:t>
      </w:r>
      <w:r w:rsidR="00785895">
        <w:rPr>
          <w:rFonts w:ascii="Times New Roman" w:hAnsi="Times New Roman" w:cs="Times New Roman"/>
          <w:sz w:val="24"/>
          <w:szCs w:val="24"/>
        </w:rPr>
        <w:t xml:space="preserve"> ekoloških proizvođača</w:t>
      </w:r>
      <w:r>
        <w:rPr>
          <w:rFonts w:ascii="Times New Roman" w:hAnsi="Times New Roman" w:cs="Times New Roman"/>
          <w:sz w:val="24"/>
          <w:szCs w:val="24"/>
        </w:rPr>
        <w:t>.</w:t>
      </w:r>
    </w:p>
    <w:p w:rsidR="00E126E6" w:rsidRDefault="00B470D4" w:rsidP="00254584">
      <w:pPr>
        <w:jc w:val="both"/>
        <w:rPr>
          <w:rFonts w:ascii="Times New Roman" w:hAnsi="Times New Roman" w:cs="Times New Roman"/>
          <w:sz w:val="24"/>
          <w:szCs w:val="24"/>
        </w:rPr>
      </w:pPr>
      <w:r>
        <w:rPr>
          <w:rFonts w:ascii="Times New Roman" w:hAnsi="Times New Roman" w:cs="Times New Roman"/>
          <w:sz w:val="24"/>
          <w:szCs w:val="24"/>
        </w:rPr>
        <w:t>Korisnici registrirani kao ekološki proizvođači i korisnici u prijelaznom razdoblju prilikom prijave na natječaj obavezni su priložiti dokaz evidencije u nadležni Upisnik</w:t>
      </w:r>
      <w:r w:rsidR="00785895">
        <w:rPr>
          <w:rFonts w:ascii="Times New Roman" w:hAnsi="Times New Roman" w:cs="Times New Roman"/>
          <w:sz w:val="24"/>
          <w:szCs w:val="24"/>
        </w:rPr>
        <w:t xml:space="preserve"> ekoloških proizvođača</w:t>
      </w:r>
      <w:r w:rsidR="004C4CA2">
        <w:rPr>
          <w:rFonts w:ascii="Times New Roman" w:hAnsi="Times New Roman" w:cs="Times New Roman"/>
          <w:sz w:val="24"/>
          <w:szCs w:val="24"/>
        </w:rPr>
        <w:t xml:space="preserve"> kao ekološki proizvođači ili korisnici u prijelaznom razdoblju</w:t>
      </w:r>
      <w:r>
        <w:rPr>
          <w:rFonts w:ascii="Times New Roman" w:hAnsi="Times New Roman" w:cs="Times New Roman"/>
          <w:sz w:val="24"/>
          <w:szCs w:val="24"/>
        </w:rPr>
        <w:t>.</w:t>
      </w:r>
    </w:p>
    <w:p w:rsidR="00B470D4" w:rsidRDefault="00B470D4" w:rsidP="00254584">
      <w:pPr>
        <w:jc w:val="both"/>
        <w:rPr>
          <w:rFonts w:ascii="Times New Roman" w:hAnsi="Times New Roman" w:cs="Times New Roman"/>
          <w:sz w:val="24"/>
          <w:szCs w:val="24"/>
        </w:rPr>
      </w:pP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7F6A">
        <w:rPr>
          <w:rFonts w:ascii="Times New Roman" w:hAnsi="Times New Roman" w:cs="Times New Roman"/>
          <w:b/>
          <w:sz w:val="24"/>
          <w:szCs w:val="24"/>
          <w:u w:val="single"/>
        </w:rPr>
        <w:t>6</w:t>
      </w:r>
      <w:r w:rsidRPr="00BD23D5">
        <w:rPr>
          <w:rFonts w:ascii="Times New Roman" w:hAnsi="Times New Roman" w:cs="Times New Roman"/>
          <w:b/>
          <w:sz w:val="24"/>
          <w:szCs w:val="24"/>
          <w:u w:val="single"/>
        </w:rPr>
        <w:t>: Inovativnost</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Na temelju kriterija Inovativnosti korisnik može ostvariti maksimalno 5 bodova.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Da bi </w:t>
      </w:r>
      <w:r w:rsidR="00726F13">
        <w:rPr>
          <w:rFonts w:ascii="Times New Roman" w:hAnsi="Times New Roman" w:cs="Times New Roman"/>
          <w:sz w:val="24"/>
          <w:szCs w:val="24"/>
        </w:rPr>
        <w:t xml:space="preserve">korisnik </w:t>
      </w:r>
      <w:r w:rsidRPr="00BD23D5">
        <w:rPr>
          <w:rFonts w:ascii="Times New Roman" w:hAnsi="Times New Roman" w:cs="Times New Roman"/>
          <w:sz w:val="24"/>
          <w:szCs w:val="24"/>
        </w:rPr>
        <w:t>ostvario bodove po kriteriju Inovativnost potrebno je dostaviti dokumentaciju kojom se dokazuje da se projektom uvodi novi/inovativni pristup tj. proizvod/tehničko tehnološki proces, tj. novo inovativno rješenje.</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To može biti: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Dokaz o priznanju patenta izdan od nadležne institucije i/ili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Dokaz o nagradi na sajmovima inovacija (domaćim i stranim) i/ili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Dokaz o zaštićenom intelektualnom vlasništvu izdan od nadležne institucije.</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Priznati patent/nagrade/zaštićeno intelektualno vlasništvo mora se odnositi na pristup, tj. proizvod i/ili tehničko-tehnološki proces koji je predmet projekta (ulaganja) prijavljenog u projektnoj prijavi.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U projektnoj prijavi potrebno je navesti koji je to inovativni pristup, tj. proizvod/tehničko tehnološki proces te obrazložiti na koji način je isti inovativan i povezan s projektom (ulaganjem) prijavljenim u projektnoj prijavi.</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Uvođenje novog/unaprijeđenog tehničko-tehnološkog procesa predstavljaju aktivnosti kojima se postojeći tehnološki proces automatizira, informatizira (čime </w:t>
      </w:r>
      <w:r w:rsidRPr="00BD23D5">
        <w:rPr>
          <w:rFonts w:ascii="Times New Roman" w:hAnsi="Times New Roman" w:cs="Times New Roman"/>
          <w:b/>
          <w:sz w:val="24"/>
          <w:szCs w:val="24"/>
          <w:u w:val="single"/>
        </w:rPr>
        <w:t>se isključuje</w:t>
      </w:r>
      <w:r w:rsidRPr="00BD23D5">
        <w:rPr>
          <w:rFonts w:ascii="Times New Roman" w:hAnsi="Times New Roman" w:cs="Times New Roman"/>
          <w:sz w:val="24"/>
          <w:szCs w:val="24"/>
        </w:rPr>
        <w:t xml:space="preserve"> kupnja osobnih računala i printera za redovito poslovanje te računalnih programa namijenjenih svakodnevnom uredskom poslovanju) ili unapređuje na način da utječe na povećanu produktivnost, smanjenje utroška energije, očuvanje okoliša, ukupan prinos ili prirast i sl.</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Kupnja mehanizacije i/ili gospodarskih vozila ni u kom slučaju </w:t>
      </w:r>
      <w:r w:rsidRPr="00BD23D5">
        <w:rPr>
          <w:rFonts w:ascii="Times New Roman" w:hAnsi="Times New Roman" w:cs="Times New Roman"/>
          <w:b/>
          <w:sz w:val="24"/>
          <w:szCs w:val="24"/>
          <w:u w:val="single"/>
        </w:rPr>
        <w:t>ne može</w:t>
      </w:r>
      <w:r w:rsidRPr="00BD23D5">
        <w:rPr>
          <w:rFonts w:ascii="Times New Roman" w:hAnsi="Times New Roman" w:cs="Times New Roman"/>
          <w:sz w:val="24"/>
          <w:szCs w:val="24"/>
        </w:rPr>
        <w:t xml:space="preserve"> se smatrati unapređenjem tehničko-tehnološkog procesa.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Ukoliko je u projektnoj prijavi navedeno kako će se projektnim aktivnostima ostvariti jedno ili više inovativnih rješenja korisnik može ostvariti maksimalna 5 boda. Za ostvarenje bodova iz </w:t>
      </w:r>
      <w:r w:rsidRPr="00BD23D5">
        <w:rPr>
          <w:rFonts w:ascii="Times New Roman" w:hAnsi="Times New Roman" w:cs="Times New Roman"/>
          <w:sz w:val="24"/>
          <w:szCs w:val="24"/>
        </w:rPr>
        <w:lastRenderedPageBreak/>
        <w:t>kriterija Inovativnost mora dostaviti za navedeno inovativno rješenje jedan od prethodno navedenih dokaza.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Ukoliko u projektnoj prijavi nije navedeno kako će provedba projektnih aktivnosti rezultirati inovativnim rješenjem ili rješenjima, odnosno ukoliko je u projektnoj prijavi navedeno kako neće rezultirati inovativnim rješenjem ili rješenjima korisnik dobiva 0 bodova. Također, po inovativnim rješenjima za koja nisu dostavljeni prethodno navedeni dokazi ne mogu se ostvariti bodovi.</w:t>
      </w:r>
    </w:p>
    <w:p w:rsidR="00254584" w:rsidRDefault="00254584" w:rsidP="00254584">
      <w:pPr>
        <w:jc w:val="both"/>
        <w:rPr>
          <w:rFonts w:ascii="Times New Roman" w:hAnsi="Times New Roman" w:cs="Times New Roman"/>
          <w:b/>
          <w:sz w:val="24"/>
          <w:szCs w:val="24"/>
          <w:u w:val="single"/>
        </w:rPr>
      </w:pP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7F6A">
        <w:rPr>
          <w:rFonts w:ascii="Times New Roman" w:hAnsi="Times New Roman" w:cs="Times New Roman"/>
          <w:b/>
          <w:sz w:val="24"/>
          <w:szCs w:val="24"/>
          <w:u w:val="single"/>
        </w:rPr>
        <w:t>7</w:t>
      </w:r>
      <w:r w:rsidRPr="00BD23D5">
        <w:rPr>
          <w:rFonts w:ascii="Times New Roman" w:hAnsi="Times New Roman" w:cs="Times New Roman"/>
          <w:b/>
          <w:sz w:val="24"/>
          <w:szCs w:val="24"/>
          <w:u w:val="single"/>
        </w:rPr>
        <w:t>: Razvoj usluga za različite skupine korisnika</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Prijavitelj po ovom kriteriju može ostvariti 5 bodova ukoliko se, tijekom prijavljivanja na natječaj, u njegovom gospodarstvu već nalaze usluge za ciljane skupine korisnika navedene u tablici kriterija bodovanja projekata.</w:t>
      </w:r>
    </w:p>
    <w:p w:rsidR="00254584" w:rsidRPr="00BD23D5" w:rsidRDefault="00254584" w:rsidP="00254584">
      <w:pPr>
        <w:jc w:val="both"/>
        <w:rPr>
          <w:rFonts w:ascii="Times New Roman" w:hAnsi="Times New Roman" w:cs="Times New Roman"/>
          <w:b/>
          <w:sz w:val="24"/>
          <w:szCs w:val="24"/>
          <w:u w:val="single"/>
        </w:rPr>
      </w:pPr>
      <w:r w:rsidRPr="00BD23D5">
        <w:rPr>
          <w:rFonts w:ascii="Times New Roman" w:hAnsi="Times New Roman" w:cs="Times New Roman"/>
          <w:b/>
          <w:sz w:val="24"/>
          <w:szCs w:val="24"/>
          <w:u w:val="single"/>
        </w:rPr>
        <w:t xml:space="preserve">Kriterij </w:t>
      </w:r>
      <w:r w:rsidR="00BE7F6A">
        <w:rPr>
          <w:rFonts w:ascii="Times New Roman" w:hAnsi="Times New Roman" w:cs="Times New Roman"/>
          <w:b/>
          <w:sz w:val="24"/>
          <w:szCs w:val="24"/>
          <w:u w:val="single"/>
        </w:rPr>
        <w:t>8</w:t>
      </w:r>
      <w:r w:rsidRPr="00BD23D5">
        <w:rPr>
          <w:rFonts w:ascii="Times New Roman" w:hAnsi="Times New Roman" w:cs="Times New Roman"/>
          <w:b/>
          <w:sz w:val="24"/>
          <w:szCs w:val="24"/>
          <w:u w:val="single"/>
        </w:rPr>
        <w:t>: Opća kvaliteta prijave</w:t>
      </w:r>
    </w:p>
    <w:p w:rsidR="00254584" w:rsidRPr="00BD23D5" w:rsidRDefault="00254584" w:rsidP="00254584">
      <w:pPr>
        <w:jc w:val="both"/>
        <w:rPr>
          <w:rFonts w:ascii="Times New Roman" w:hAnsi="Times New Roman" w:cs="Times New Roman"/>
          <w:sz w:val="24"/>
          <w:szCs w:val="24"/>
        </w:rPr>
      </w:pPr>
      <w:r w:rsidRPr="00BD23D5">
        <w:rPr>
          <w:rFonts w:ascii="Times New Roman" w:hAnsi="Times New Roman" w:cs="Times New Roman"/>
          <w:sz w:val="24"/>
          <w:szCs w:val="24"/>
        </w:rPr>
        <w:t xml:space="preserve">Kako bi prijavitelj ostvario 5 bodova po ovom kriteriju, potrebno je prikazati u prijavi kako je prijavljeni projekt opravdan i izvediv, priložiti studiju (pred)izvodljivosti (ukoliko je primjenjivo), pravilno prikazati aktivnosti u troškovnicima projekta, opravdati traženi iznos financiranja, te dokazati da su ljudski resursi prijavitelja dostatni za provedbu projekta. </w:t>
      </w:r>
    </w:p>
    <w:p w:rsidR="00AC446E" w:rsidRPr="00254584" w:rsidRDefault="00AC446E" w:rsidP="00254584">
      <w:pPr>
        <w:jc w:val="both"/>
        <w:rPr>
          <w:b/>
        </w:rPr>
      </w:pPr>
    </w:p>
    <w:sectPr w:rsidR="00AC446E" w:rsidRPr="00254584">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037454"/>
    <w:multiLevelType w:val="hybridMultilevel"/>
    <w:tmpl w:val="7E4A4C1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26CC0DFA"/>
    <w:multiLevelType w:val="hybridMultilevel"/>
    <w:tmpl w:val="0ACC8A5C"/>
    <w:lvl w:ilvl="0" w:tplc="E4CA961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3296666E"/>
    <w:multiLevelType w:val="hybridMultilevel"/>
    <w:tmpl w:val="BA12FB2E"/>
    <w:lvl w:ilvl="0" w:tplc="F5789D2A">
      <w:start w:val="1"/>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 w15:restartNumberingAfterBreak="0">
    <w:nsid w:val="4DB44679"/>
    <w:multiLevelType w:val="hybridMultilevel"/>
    <w:tmpl w:val="3EB4E758"/>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6D423F98"/>
    <w:multiLevelType w:val="hybridMultilevel"/>
    <w:tmpl w:val="83A82862"/>
    <w:lvl w:ilvl="0" w:tplc="05A85000">
      <w:start w:val="1"/>
      <w:numFmt w:val="bullet"/>
      <w:lvlText w:val="-"/>
      <w:lvlJc w:val="left"/>
      <w:pPr>
        <w:ind w:left="1440" w:hanging="360"/>
      </w:pPr>
      <w:rPr>
        <w:rFonts w:ascii="Calibri" w:eastAsiaTheme="minorHAnsi" w:hAnsi="Calibri" w:cs="Calibri" w:hint="default"/>
      </w:rPr>
    </w:lvl>
    <w:lvl w:ilvl="1" w:tplc="041A0003" w:tentative="1">
      <w:start w:val="1"/>
      <w:numFmt w:val="bullet"/>
      <w:lvlText w:val="o"/>
      <w:lvlJc w:val="left"/>
      <w:pPr>
        <w:ind w:left="2160" w:hanging="360"/>
      </w:pPr>
      <w:rPr>
        <w:rFonts w:ascii="Courier New" w:hAnsi="Courier New" w:cs="Courier New" w:hint="default"/>
      </w:rPr>
    </w:lvl>
    <w:lvl w:ilvl="2" w:tplc="041A0005" w:tentative="1">
      <w:start w:val="1"/>
      <w:numFmt w:val="bullet"/>
      <w:lvlText w:val=""/>
      <w:lvlJc w:val="left"/>
      <w:pPr>
        <w:ind w:left="2880" w:hanging="360"/>
      </w:pPr>
      <w:rPr>
        <w:rFonts w:ascii="Wingdings" w:hAnsi="Wingdings" w:hint="default"/>
      </w:rPr>
    </w:lvl>
    <w:lvl w:ilvl="3" w:tplc="041A0001" w:tentative="1">
      <w:start w:val="1"/>
      <w:numFmt w:val="bullet"/>
      <w:lvlText w:val=""/>
      <w:lvlJc w:val="left"/>
      <w:pPr>
        <w:ind w:left="3600" w:hanging="360"/>
      </w:pPr>
      <w:rPr>
        <w:rFonts w:ascii="Symbol" w:hAnsi="Symbol" w:hint="default"/>
      </w:rPr>
    </w:lvl>
    <w:lvl w:ilvl="4" w:tplc="041A0003" w:tentative="1">
      <w:start w:val="1"/>
      <w:numFmt w:val="bullet"/>
      <w:lvlText w:val="o"/>
      <w:lvlJc w:val="left"/>
      <w:pPr>
        <w:ind w:left="4320" w:hanging="360"/>
      </w:pPr>
      <w:rPr>
        <w:rFonts w:ascii="Courier New" w:hAnsi="Courier New" w:cs="Courier New" w:hint="default"/>
      </w:rPr>
    </w:lvl>
    <w:lvl w:ilvl="5" w:tplc="041A0005" w:tentative="1">
      <w:start w:val="1"/>
      <w:numFmt w:val="bullet"/>
      <w:lvlText w:val=""/>
      <w:lvlJc w:val="left"/>
      <w:pPr>
        <w:ind w:left="5040" w:hanging="360"/>
      </w:pPr>
      <w:rPr>
        <w:rFonts w:ascii="Wingdings" w:hAnsi="Wingdings" w:hint="default"/>
      </w:rPr>
    </w:lvl>
    <w:lvl w:ilvl="6" w:tplc="041A0001" w:tentative="1">
      <w:start w:val="1"/>
      <w:numFmt w:val="bullet"/>
      <w:lvlText w:val=""/>
      <w:lvlJc w:val="left"/>
      <w:pPr>
        <w:ind w:left="5760" w:hanging="360"/>
      </w:pPr>
      <w:rPr>
        <w:rFonts w:ascii="Symbol" w:hAnsi="Symbol" w:hint="default"/>
      </w:rPr>
    </w:lvl>
    <w:lvl w:ilvl="7" w:tplc="041A0003" w:tentative="1">
      <w:start w:val="1"/>
      <w:numFmt w:val="bullet"/>
      <w:lvlText w:val="o"/>
      <w:lvlJc w:val="left"/>
      <w:pPr>
        <w:ind w:left="6480" w:hanging="360"/>
      </w:pPr>
      <w:rPr>
        <w:rFonts w:ascii="Courier New" w:hAnsi="Courier New" w:cs="Courier New" w:hint="default"/>
      </w:rPr>
    </w:lvl>
    <w:lvl w:ilvl="8" w:tplc="041A0005" w:tentative="1">
      <w:start w:val="1"/>
      <w:numFmt w:val="bullet"/>
      <w:lvlText w:val=""/>
      <w:lvlJc w:val="left"/>
      <w:pPr>
        <w:ind w:left="7200" w:hanging="360"/>
      </w:pPr>
      <w:rPr>
        <w:rFonts w:ascii="Wingdings" w:hAnsi="Wingdings" w:hint="default"/>
      </w:rPr>
    </w:lvl>
  </w:abstractNum>
  <w:num w:numId="1">
    <w:abstractNumId w:val="3"/>
  </w:num>
  <w:num w:numId="2">
    <w:abstractNumId w:val="1"/>
  </w:num>
  <w:num w:numId="3">
    <w:abstractNumId w:val="2"/>
  </w:num>
  <w:num w:numId="4">
    <w:abstractNumId w:val="4"/>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5B9D"/>
    <w:rsid w:val="000B2D46"/>
    <w:rsid w:val="00254584"/>
    <w:rsid w:val="0028644D"/>
    <w:rsid w:val="00333244"/>
    <w:rsid w:val="003658BA"/>
    <w:rsid w:val="003A25B9"/>
    <w:rsid w:val="00440413"/>
    <w:rsid w:val="004536FF"/>
    <w:rsid w:val="004C4CA2"/>
    <w:rsid w:val="00521963"/>
    <w:rsid w:val="00536D3C"/>
    <w:rsid w:val="00581088"/>
    <w:rsid w:val="005F1D38"/>
    <w:rsid w:val="00643744"/>
    <w:rsid w:val="006C2CC8"/>
    <w:rsid w:val="00726F13"/>
    <w:rsid w:val="00741E1C"/>
    <w:rsid w:val="00785895"/>
    <w:rsid w:val="007B7DCD"/>
    <w:rsid w:val="0081476A"/>
    <w:rsid w:val="00877C99"/>
    <w:rsid w:val="00935032"/>
    <w:rsid w:val="00A35B9D"/>
    <w:rsid w:val="00AC446E"/>
    <w:rsid w:val="00B06394"/>
    <w:rsid w:val="00B470D4"/>
    <w:rsid w:val="00B74805"/>
    <w:rsid w:val="00BE25E4"/>
    <w:rsid w:val="00BE7F6A"/>
    <w:rsid w:val="00E126E6"/>
    <w:rsid w:val="00F8105C"/>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B06A5D"/>
  <w15:chartTrackingRefBased/>
  <w15:docId w15:val="{DE12653C-5FC6-440B-9197-A25565D605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paragraph" w:customStyle="1" w:styleId="Body">
    <w:name w:val="Body"/>
    <w:rsid w:val="00741E1C"/>
    <w:pPr>
      <w:pBdr>
        <w:top w:val="none" w:sz="96" w:space="31" w:color="FFFFFF" w:shadow="1" w:frame="1"/>
        <w:left w:val="none" w:sz="96" w:space="31" w:color="FFFFFF" w:shadow="1" w:frame="1"/>
        <w:bottom w:val="none" w:sz="96" w:space="31" w:color="FFFFFF" w:shadow="1" w:frame="1"/>
        <w:right w:val="none" w:sz="96" w:space="31" w:color="FFFFFF" w:shadow="1" w:frame="1"/>
        <w:bar w:val="none" w:sz="0" w:color="000000"/>
      </w:pBdr>
      <w:spacing w:after="0" w:line="240" w:lineRule="auto"/>
    </w:pPr>
    <w:rPr>
      <w:rFonts w:ascii="Calibri" w:eastAsia="Times New Roman" w:hAnsi="Calibri" w:cs="Calibri"/>
      <w:color w:val="000000"/>
      <w:u w:color="000000"/>
      <w:lang w:eastAsia="hr-HR"/>
    </w:rPr>
  </w:style>
  <w:style w:type="table" w:customStyle="1" w:styleId="Tamnatablicareetke5-isticanje13">
    <w:name w:val="Tamna tablica rešetke 5 - isticanje 13"/>
    <w:basedOn w:val="Obinatablica"/>
    <w:uiPriority w:val="50"/>
    <w:rsid w:val="00741E1C"/>
    <w:pPr>
      <w:spacing w:after="0" w:line="240" w:lineRule="auto"/>
    </w:pPr>
    <w:rPr>
      <w:rFonts w:eastAsiaTheme="minorEastAsia"/>
      <w:sz w:val="20"/>
      <w:szCs w:val="20"/>
      <w:lang w:eastAsia="hr-HR"/>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paragraph" w:styleId="Odlomakpopisa">
    <w:name w:val="List Paragraph"/>
    <w:basedOn w:val="Normal"/>
    <w:uiPriority w:val="34"/>
    <w:qFormat/>
    <w:rsid w:val="00877C99"/>
    <w:pPr>
      <w:ind w:left="720"/>
      <w:contextualSpacing/>
    </w:pPr>
  </w:style>
  <w:style w:type="table" w:styleId="Reetkatablice">
    <w:name w:val="Table Grid"/>
    <w:basedOn w:val="Obinatablica"/>
    <w:uiPriority w:val="39"/>
    <w:rsid w:val="004404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152</TotalTime>
  <Pages>5</Pages>
  <Words>1708</Words>
  <Characters>9739</Characters>
  <Application>Microsoft Office Word</Application>
  <DocSecurity>0</DocSecurity>
  <Lines>81</Lines>
  <Paragraphs>22</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11425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Davorka</dc:creator>
  <cp:keywords/>
  <dc:description/>
  <cp:lastModifiedBy>Ivana</cp:lastModifiedBy>
  <cp:revision>23</cp:revision>
  <dcterms:created xsi:type="dcterms:W3CDTF">2018-05-14T07:36:00Z</dcterms:created>
  <dcterms:modified xsi:type="dcterms:W3CDTF">2020-06-04T07:28:00Z</dcterms:modified>
</cp:coreProperties>
</file>